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8DAE8" w14:textId="0FEA657E" w:rsidR="00B73416" w:rsidRPr="00287DE1" w:rsidRDefault="006774AA" w:rsidP="00287DE1">
      <w:pPr>
        <w:pStyle w:val="Corpsdetexte"/>
        <w:jc w:val="center"/>
        <w:rPr>
          <w:color w:val="1F4E79"/>
          <w:sz w:val="48"/>
          <w:szCs w:val="48"/>
        </w:rPr>
      </w:pPr>
      <w:bookmarkStart w:id="0" w:name="_Hlk119332838"/>
      <w:r>
        <w:rPr>
          <w:sz w:val="48"/>
          <w:szCs w:val="48"/>
        </w:rPr>
        <w:t>F</w:t>
      </w:r>
      <w:r w:rsidR="00C33D28" w:rsidRPr="00287DE1">
        <w:rPr>
          <w:sz w:val="48"/>
          <w:szCs w:val="48"/>
        </w:rPr>
        <w:t xml:space="preserve">ormulaire de demande de subside pour réaliser </w:t>
      </w:r>
      <w:bookmarkStart w:id="1" w:name="_Hlk129880944"/>
      <w:r w:rsidR="00C33D28" w:rsidRPr="00287DE1">
        <w:rPr>
          <w:sz w:val="48"/>
          <w:szCs w:val="48"/>
        </w:rPr>
        <w:t xml:space="preserve">un projet de </w:t>
      </w:r>
      <w:proofErr w:type="spellStart"/>
      <w:r w:rsidR="00C33D28" w:rsidRPr="00287DE1">
        <w:rPr>
          <w:sz w:val="48"/>
          <w:szCs w:val="48"/>
        </w:rPr>
        <w:t>co</w:t>
      </w:r>
      <w:proofErr w:type="spellEnd"/>
      <w:r w:rsidR="00C33D28" w:rsidRPr="00287DE1">
        <w:rPr>
          <w:sz w:val="48"/>
          <w:szCs w:val="48"/>
        </w:rPr>
        <w:t>-problématisation dans le cadre du programme CO-CREAT</w:t>
      </w:r>
      <w:bookmarkEnd w:id="1"/>
      <w:r w:rsidR="00D41E4E">
        <w:rPr>
          <w:sz w:val="48"/>
          <w:szCs w:val="48"/>
        </w:rPr>
        <w:t>E</w:t>
      </w:r>
    </w:p>
    <w:p w14:paraId="10E8DAE9" w14:textId="77777777" w:rsidR="00B73416" w:rsidRPr="00287DE1" w:rsidRDefault="00B73416" w:rsidP="00287DE1">
      <w:pPr>
        <w:pStyle w:val="Pieddepage"/>
        <w:jc w:val="center"/>
        <w:rPr>
          <w:sz w:val="48"/>
          <w:szCs w:val="48"/>
        </w:rPr>
      </w:pPr>
    </w:p>
    <w:p w14:paraId="10E8DAEA" w14:textId="77777777" w:rsidR="00B73416" w:rsidRPr="00287DE1" w:rsidRDefault="00C33D28" w:rsidP="00287DE1">
      <w:pPr>
        <w:pStyle w:val="Pieddepage"/>
        <w:jc w:val="center"/>
        <w:rPr>
          <w:sz w:val="48"/>
          <w:szCs w:val="48"/>
        </w:rPr>
      </w:pPr>
      <w:r w:rsidRPr="00287DE1">
        <w:rPr>
          <w:sz w:val="48"/>
          <w:szCs w:val="48"/>
        </w:rPr>
        <w:t>Contact : Xavier Hulhoven</w:t>
      </w:r>
    </w:p>
    <w:p w14:paraId="30E19876" w14:textId="1092F4B1" w:rsidR="00E42B4E" w:rsidRDefault="009003CD">
      <w:pPr>
        <w:pStyle w:val="Pieddepage"/>
        <w:jc w:val="center"/>
        <w:rPr>
          <w:sz w:val="48"/>
          <w:szCs w:val="48"/>
        </w:rPr>
      </w:pPr>
      <w:hyperlink r:id="rId8" w:history="1">
        <w:r w:rsidR="00E42B4E" w:rsidRPr="00287DE1">
          <w:rPr>
            <w:rStyle w:val="Lienhypertexte"/>
            <w:sz w:val="48"/>
            <w:szCs w:val="48"/>
          </w:rPr>
          <w:t>xhulhoven@innoviris.brussels</w:t>
        </w:r>
      </w:hyperlink>
    </w:p>
    <w:p w14:paraId="10E8DAEB" w14:textId="7571FC1B" w:rsidR="00B73416" w:rsidRDefault="00C33D28" w:rsidP="00E42B4E">
      <w:pPr>
        <w:pStyle w:val="Pieddepage"/>
        <w:jc w:val="center"/>
      </w:pPr>
      <w:r>
        <w:br w:type="page"/>
      </w:r>
    </w:p>
    <w:p w14:paraId="10E8DAEC" w14:textId="77777777" w:rsidR="00B73416" w:rsidRDefault="00B73416" w:rsidP="00DF5ECF">
      <w:pPr>
        <w:pStyle w:val="Pieddepage"/>
      </w:pPr>
    </w:p>
    <w:bookmarkStart w:id="2" w:name="__RefHeading__1251_76446037" w:displacedByCustomXml="next"/>
    <w:bookmarkEnd w:id="2" w:displacedByCustomXml="next"/>
    <w:sdt>
      <w:sdtPr>
        <w:rPr>
          <w:rFonts w:ascii="Calibri" w:eastAsia="Calibri" w:hAnsi="Calibri" w:cs="Calibri"/>
          <w:color w:val="auto"/>
          <w:spacing w:val="0"/>
          <w:sz w:val="21"/>
          <w:szCs w:val="21"/>
          <w:lang w:val="fr-FR"/>
        </w:rPr>
        <w:id w:val="-1170708260"/>
        <w:docPartObj>
          <w:docPartGallery w:val="Table of Contents"/>
          <w:docPartUnique/>
        </w:docPartObj>
      </w:sdtPr>
      <w:sdtEndPr>
        <w:rPr>
          <w:sz w:val="22"/>
          <w:szCs w:val="24"/>
        </w:rPr>
      </w:sdtEndPr>
      <w:sdtContent>
        <w:p w14:paraId="10E8DAED" w14:textId="77777777" w:rsidR="00B73416" w:rsidRDefault="00C33D28" w:rsidP="00DF5ECF">
          <w:pPr>
            <w:pStyle w:val="Titre"/>
          </w:pPr>
          <w:r>
            <w:rPr>
              <w:lang w:val="fr-FR"/>
            </w:rPr>
            <w:t>Table des matières</w:t>
          </w:r>
        </w:p>
        <w:p w14:paraId="5C7E30A7" w14:textId="7F3DB45F" w:rsidR="00832B10" w:rsidRDefault="00C33D28">
          <w:pPr>
            <w:pStyle w:val="TM1"/>
            <w:tabs>
              <w:tab w:val="left" w:pos="566"/>
            </w:tabs>
            <w:rPr>
              <w:rFonts w:asciiTheme="minorHAnsi" w:eastAsiaTheme="minorEastAsia" w:hAnsiTheme="minorHAnsi" w:cstheme="minorBidi"/>
              <w:noProof/>
              <w:kern w:val="2"/>
              <w:sz w:val="24"/>
              <w14:ligatures w14:val="standardContextual"/>
            </w:rPr>
          </w:pPr>
          <w:r>
            <w:fldChar w:fldCharType="begin"/>
          </w:r>
          <w:r>
            <w:instrText xml:space="preserve"> TOC \o "1-3" \h \z \u </w:instrText>
          </w:r>
          <w:r>
            <w:fldChar w:fldCharType="separate"/>
          </w:r>
          <w:hyperlink w:anchor="_Toc159315213" w:history="1">
            <w:r w:rsidR="00832B10" w:rsidRPr="005A708F">
              <w:rPr>
                <w:rStyle w:val="Lienhypertexte"/>
                <w:i/>
                <w:iCs/>
                <w:noProof/>
              </w:rPr>
              <w:t>1</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Introduction</w:t>
            </w:r>
            <w:r w:rsidR="00832B10">
              <w:rPr>
                <w:noProof/>
                <w:webHidden/>
              </w:rPr>
              <w:tab/>
            </w:r>
            <w:r w:rsidR="00832B10">
              <w:rPr>
                <w:noProof/>
                <w:webHidden/>
              </w:rPr>
              <w:fldChar w:fldCharType="begin"/>
            </w:r>
            <w:r w:rsidR="00832B10">
              <w:rPr>
                <w:noProof/>
                <w:webHidden/>
              </w:rPr>
              <w:instrText xml:space="preserve"> PAGEREF _Toc159315213 \h </w:instrText>
            </w:r>
            <w:r w:rsidR="00832B10">
              <w:rPr>
                <w:noProof/>
                <w:webHidden/>
              </w:rPr>
            </w:r>
            <w:r w:rsidR="00832B10">
              <w:rPr>
                <w:noProof/>
                <w:webHidden/>
              </w:rPr>
              <w:fldChar w:fldCharType="separate"/>
            </w:r>
            <w:r w:rsidR="00832B10">
              <w:rPr>
                <w:noProof/>
                <w:webHidden/>
              </w:rPr>
              <w:t>3</w:t>
            </w:r>
            <w:r w:rsidR="00832B10">
              <w:rPr>
                <w:noProof/>
                <w:webHidden/>
              </w:rPr>
              <w:fldChar w:fldCharType="end"/>
            </w:r>
          </w:hyperlink>
        </w:p>
        <w:p w14:paraId="701D5603" w14:textId="14AE4187" w:rsidR="00832B10" w:rsidRDefault="009003CD">
          <w:pPr>
            <w:pStyle w:val="TM1"/>
            <w:tabs>
              <w:tab w:val="left" w:pos="566"/>
            </w:tabs>
            <w:rPr>
              <w:rFonts w:asciiTheme="minorHAnsi" w:eastAsiaTheme="minorEastAsia" w:hAnsiTheme="minorHAnsi" w:cstheme="minorBidi"/>
              <w:noProof/>
              <w:kern w:val="2"/>
              <w:sz w:val="24"/>
              <w14:ligatures w14:val="standardContextual"/>
            </w:rPr>
          </w:pPr>
          <w:hyperlink w:anchor="_Toc159315214" w:history="1">
            <w:r w:rsidR="00832B10" w:rsidRPr="005A708F">
              <w:rPr>
                <w:rStyle w:val="Lienhypertexte"/>
                <w:noProof/>
              </w:rPr>
              <w:t>2</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Règlement Général sur la Protection des Données</w:t>
            </w:r>
            <w:r w:rsidR="00832B10">
              <w:rPr>
                <w:noProof/>
                <w:webHidden/>
              </w:rPr>
              <w:tab/>
            </w:r>
            <w:r w:rsidR="00832B10">
              <w:rPr>
                <w:noProof/>
                <w:webHidden/>
              </w:rPr>
              <w:fldChar w:fldCharType="begin"/>
            </w:r>
            <w:r w:rsidR="00832B10">
              <w:rPr>
                <w:noProof/>
                <w:webHidden/>
              </w:rPr>
              <w:instrText xml:space="preserve"> PAGEREF _Toc159315214 \h </w:instrText>
            </w:r>
            <w:r w:rsidR="00832B10">
              <w:rPr>
                <w:noProof/>
                <w:webHidden/>
              </w:rPr>
            </w:r>
            <w:r w:rsidR="00832B10">
              <w:rPr>
                <w:noProof/>
                <w:webHidden/>
              </w:rPr>
              <w:fldChar w:fldCharType="separate"/>
            </w:r>
            <w:r w:rsidR="00832B10">
              <w:rPr>
                <w:noProof/>
                <w:webHidden/>
              </w:rPr>
              <w:t>3</w:t>
            </w:r>
            <w:r w:rsidR="00832B10">
              <w:rPr>
                <w:noProof/>
                <w:webHidden/>
              </w:rPr>
              <w:fldChar w:fldCharType="end"/>
            </w:r>
          </w:hyperlink>
        </w:p>
        <w:p w14:paraId="3079A36F" w14:textId="1084B59C" w:rsidR="00832B10" w:rsidRDefault="009003CD">
          <w:pPr>
            <w:pStyle w:val="TM1"/>
            <w:tabs>
              <w:tab w:val="left" w:pos="566"/>
            </w:tabs>
            <w:rPr>
              <w:rFonts w:asciiTheme="minorHAnsi" w:eastAsiaTheme="minorEastAsia" w:hAnsiTheme="minorHAnsi" w:cstheme="minorBidi"/>
              <w:noProof/>
              <w:kern w:val="2"/>
              <w:sz w:val="24"/>
              <w14:ligatures w14:val="standardContextual"/>
            </w:rPr>
          </w:pPr>
          <w:hyperlink w:anchor="_Toc159315215" w:history="1">
            <w:r w:rsidR="00832B10" w:rsidRPr="005A708F">
              <w:rPr>
                <w:rStyle w:val="Lienhypertexte"/>
                <w:noProof/>
              </w:rPr>
              <w:t>3</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Fiche synthétique</w:t>
            </w:r>
            <w:r w:rsidR="00832B10">
              <w:rPr>
                <w:noProof/>
                <w:webHidden/>
              </w:rPr>
              <w:tab/>
            </w:r>
            <w:r w:rsidR="00832B10">
              <w:rPr>
                <w:noProof/>
                <w:webHidden/>
              </w:rPr>
              <w:fldChar w:fldCharType="begin"/>
            </w:r>
            <w:r w:rsidR="00832B10">
              <w:rPr>
                <w:noProof/>
                <w:webHidden/>
              </w:rPr>
              <w:instrText xml:space="preserve"> PAGEREF _Toc159315215 \h </w:instrText>
            </w:r>
            <w:r w:rsidR="00832B10">
              <w:rPr>
                <w:noProof/>
                <w:webHidden/>
              </w:rPr>
            </w:r>
            <w:r w:rsidR="00832B10">
              <w:rPr>
                <w:noProof/>
                <w:webHidden/>
              </w:rPr>
              <w:fldChar w:fldCharType="separate"/>
            </w:r>
            <w:r w:rsidR="00832B10">
              <w:rPr>
                <w:noProof/>
                <w:webHidden/>
              </w:rPr>
              <w:t>4</w:t>
            </w:r>
            <w:r w:rsidR="00832B10">
              <w:rPr>
                <w:noProof/>
                <w:webHidden/>
              </w:rPr>
              <w:fldChar w:fldCharType="end"/>
            </w:r>
          </w:hyperlink>
        </w:p>
        <w:p w14:paraId="457F93FE" w14:textId="50C435AB" w:rsidR="00832B10" w:rsidRDefault="009003CD">
          <w:pPr>
            <w:pStyle w:val="TM2"/>
            <w:tabs>
              <w:tab w:val="left" w:pos="850"/>
            </w:tabs>
            <w:rPr>
              <w:rFonts w:asciiTheme="minorHAnsi" w:eastAsiaTheme="minorEastAsia" w:hAnsiTheme="minorHAnsi" w:cstheme="minorBidi"/>
              <w:noProof/>
              <w:kern w:val="2"/>
              <w:sz w:val="24"/>
              <w14:ligatures w14:val="standardContextual"/>
            </w:rPr>
          </w:pPr>
          <w:hyperlink w:anchor="_Toc159315216" w:history="1">
            <w:r w:rsidR="00832B10" w:rsidRPr="005A708F">
              <w:rPr>
                <w:rStyle w:val="Lienhypertexte"/>
                <w:noProof/>
              </w:rPr>
              <w:t>3.1</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Titre du projet :</w:t>
            </w:r>
            <w:r w:rsidR="00832B10">
              <w:rPr>
                <w:noProof/>
                <w:webHidden/>
              </w:rPr>
              <w:tab/>
            </w:r>
            <w:r w:rsidR="00832B10">
              <w:rPr>
                <w:noProof/>
                <w:webHidden/>
              </w:rPr>
              <w:fldChar w:fldCharType="begin"/>
            </w:r>
            <w:r w:rsidR="00832B10">
              <w:rPr>
                <w:noProof/>
                <w:webHidden/>
              </w:rPr>
              <w:instrText xml:space="preserve"> PAGEREF _Toc159315216 \h </w:instrText>
            </w:r>
            <w:r w:rsidR="00832B10">
              <w:rPr>
                <w:noProof/>
                <w:webHidden/>
              </w:rPr>
            </w:r>
            <w:r w:rsidR="00832B10">
              <w:rPr>
                <w:noProof/>
                <w:webHidden/>
              </w:rPr>
              <w:fldChar w:fldCharType="separate"/>
            </w:r>
            <w:r w:rsidR="00832B10">
              <w:rPr>
                <w:noProof/>
                <w:webHidden/>
              </w:rPr>
              <w:t>4</w:t>
            </w:r>
            <w:r w:rsidR="00832B10">
              <w:rPr>
                <w:noProof/>
                <w:webHidden/>
              </w:rPr>
              <w:fldChar w:fldCharType="end"/>
            </w:r>
          </w:hyperlink>
        </w:p>
        <w:p w14:paraId="4A5D59BB" w14:textId="775150BE" w:rsidR="00832B10" w:rsidRDefault="009003CD">
          <w:pPr>
            <w:pStyle w:val="TM2"/>
            <w:tabs>
              <w:tab w:val="left" w:pos="850"/>
            </w:tabs>
            <w:rPr>
              <w:rFonts w:asciiTheme="minorHAnsi" w:eastAsiaTheme="minorEastAsia" w:hAnsiTheme="minorHAnsi" w:cstheme="minorBidi"/>
              <w:noProof/>
              <w:kern w:val="2"/>
              <w:sz w:val="24"/>
              <w14:ligatures w14:val="standardContextual"/>
            </w:rPr>
          </w:pPr>
          <w:hyperlink w:anchor="_Toc159315217" w:history="1">
            <w:r w:rsidR="00832B10" w:rsidRPr="005A708F">
              <w:rPr>
                <w:rStyle w:val="Lienhypertexte"/>
                <w:noProof/>
              </w:rPr>
              <w:t>3.2</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Acronyme :</w:t>
            </w:r>
            <w:r w:rsidR="00832B10">
              <w:rPr>
                <w:noProof/>
                <w:webHidden/>
              </w:rPr>
              <w:tab/>
            </w:r>
            <w:r w:rsidR="00832B10">
              <w:rPr>
                <w:noProof/>
                <w:webHidden/>
              </w:rPr>
              <w:fldChar w:fldCharType="begin"/>
            </w:r>
            <w:r w:rsidR="00832B10">
              <w:rPr>
                <w:noProof/>
                <w:webHidden/>
              </w:rPr>
              <w:instrText xml:space="preserve"> PAGEREF _Toc159315217 \h </w:instrText>
            </w:r>
            <w:r w:rsidR="00832B10">
              <w:rPr>
                <w:noProof/>
                <w:webHidden/>
              </w:rPr>
            </w:r>
            <w:r w:rsidR="00832B10">
              <w:rPr>
                <w:noProof/>
                <w:webHidden/>
              </w:rPr>
              <w:fldChar w:fldCharType="separate"/>
            </w:r>
            <w:r w:rsidR="00832B10">
              <w:rPr>
                <w:noProof/>
                <w:webHidden/>
              </w:rPr>
              <w:t>4</w:t>
            </w:r>
            <w:r w:rsidR="00832B10">
              <w:rPr>
                <w:noProof/>
                <w:webHidden/>
              </w:rPr>
              <w:fldChar w:fldCharType="end"/>
            </w:r>
          </w:hyperlink>
        </w:p>
        <w:p w14:paraId="7A482855" w14:textId="2526E62C" w:rsidR="00832B10" w:rsidRDefault="009003CD">
          <w:pPr>
            <w:pStyle w:val="TM2"/>
            <w:tabs>
              <w:tab w:val="left" w:pos="850"/>
            </w:tabs>
            <w:rPr>
              <w:rFonts w:asciiTheme="minorHAnsi" w:eastAsiaTheme="minorEastAsia" w:hAnsiTheme="minorHAnsi" w:cstheme="minorBidi"/>
              <w:noProof/>
              <w:kern w:val="2"/>
              <w:sz w:val="24"/>
              <w14:ligatures w14:val="standardContextual"/>
            </w:rPr>
          </w:pPr>
          <w:hyperlink w:anchor="_Toc159315218" w:history="1">
            <w:r w:rsidR="00832B10" w:rsidRPr="005A708F">
              <w:rPr>
                <w:rStyle w:val="Lienhypertexte"/>
                <w:noProof/>
              </w:rPr>
              <w:t>3.3</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Nom du Partenaire 1 (coordinateur):</w:t>
            </w:r>
            <w:r w:rsidR="00832B10">
              <w:rPr>
                <w:noProof/>
                <w:webHidden/>
              </w:rPr>
              <w:tab/>
            </w:r>
            <w:r w:rsidR="00832B10">
              <w:rPr>
                <w:noProof/>
                <w:webHidden/>
              </w:rPr>
              <w:fldChar w:fldCharType="begin"/>
            </w:r>
            <w:r w:rsidR="00832B10">
              <w:rPr>
                <w:noProof/>
                <w:webHidden/>
              </w:rPr>
              <w:instrText xml:space="preserve"> PAGEREF _Toc159315218 \h </w:instrText>
            </w:r>
            <w:r w:rsidR="00832B10">
              <w:rPr>
                <w:noProof/>
                <w:webHidden/>
              </w:rPr>
            </w:r>
            <w:r w:rsidR="00832B10">
              <w:rPr>
                <w:noProof/>
                <w:webHidden/>
              </w:rPr>
              <w:fldChar w:fldCharType="separate"/>
            </w:r>
            <w:r w:rsidR="00832B10">
              <w:rPr>
                <w:noProof/>
                <w:webHidden/>
              </w:rPr>
              <w:t>4</w:t>
            </w:r>
            <w:r w:rsidR="00832B10">
              <w:rPr>
                <w:noProof/>
                <w:webHidden/>
              </w:rPr>
              <w:fldChar w:fldCharType="end"/>
            </w:r>
          </w:hyperlink>
        </w:p>
        <w:p w14:paraId="3D403712" w14:textId="6BE18916" w:rsidR="00832B10" w:rsidRDefault="009003CD">
          <w:pPr>
            <w:pStyle w:val="TM2"/>
            <w:tabs>
              <w:tab w:val="left" w:pos="850"/>
            </w:tabs>
            <w:rPr>
              <w:rFonts w:asciiTheme="minorHAnsi" w:eastAsiaTheme="minorEastAsia" w:hAnsiTheme="minorHAnsi" w:cstheme="minorBidi"/>
              <w:noProof/>
              <w:kern w:val="2"/>
              <w:sz w:val="24"/>
              <w14:ligatures w14:val="standardContextual"/>
            </w:rPr>
          </w:pPr>
          <w:hyperlink w:anchor="_Toc159315219" w:history="1">
            <w:r w:rsidR="00832B10" w:rsidRPr="005A708F">
              <w:rPr>
                <w:rStyle w:val="Lienhypertexte"/>
                <w:noProof/>
              </w:rPr>
              <w:t>3.4</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Nom du Partenaire X  (si d’application):</w:t>
            </w:r>
            <w:r w:rsidR="00832B10">
              <w:rPr>
                <w:noProof/>
                <w:webHidden/>
              </w:rPr>
              <w:tab/>
            </w:r>
            <w:r w:rsidR="00832B10">
              <w:rPr>
                <w:noProof/>
                <w:webHidden/>
              </w:rPr>
              <w:fldChar w:fldCharType="begin"/>
            </w:r>
            <w:r w:rsidR="00832B10">
              <w:rPr>
                <w:noProof/>
                <w:webHidden/>
              </w:rPr>
              <w:instrText xml:space="preserve"> PAGEREF _Toc159315219 \h </w:instrText>
            </w:r>
            <w:r w:rsidR="00832B10">
              <w:rPr>
                <w:noProof/>
                <w:webHidden/>
              </w:rPr>
            </w:r>
            <w:r w:rsidR="00832B10">
              <w:rPr>
                <w:noProof/>
                <w:webHidden/>
              </w:rPr>
              <w:fldChar w:fldCharType="separate"/>
            </w:r>
            <w:r w:rsidR="00832B10">
              <w:rPr>
                <w:noProof/>
                <w:webHidden/>
              </w:rPr>
              <w:t>4</w:t>
            </w:r>
            <w:r w:rsidR="00832B10">
              <w:rPr>
                <w:noProof/>
                <w:webHidden/>
              </w:rPr>
              <w:fldChar w:fldCharType="end"/>
            </w:r>
          </w:hyperlink>
        </w:p>
        <w:p w14:paraId="638D807C" w14:textId="4EADB4E2" w:rsidR="00832B10" w:rsidRDefault="009003CD">
          <w:pPr>
            <w:pStyle w:val="TM2"/>
            <w:tabs>
              <w:tab w:val="left" w:pos="850"/>
            </w:tabs>
            <w:rPr>
              <w:rFonts w:asciiTheme="minorHAnsi" w:eastAsiaTheme="minorEastAsia" w:hAnsiTheme="minorHAnsi" w:cstheme="minorBidi"/>
              <w:noProof/>
              <w:kern w:val="2"/>
              <w:sz w:val="24"/>
              <w14:ligatures w14:val="standardContextual"/>
            </w:rPr>
          </w:pPr>
          <w:hyperlink w:anchor="_Toc159315220" w:history="1">
            <w:r w:rsidR="00832B10" w:rsidRPr="005A708F">
              <w:rPr>
                <w:rStyle w:val="Lienhypertexte"/>
                <w:noProof/>
              </w:rPr>
              <w:t>3.5</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Durée globale du projet :</w:t>
            </w:r>
            <w:r w:rsidR="00832B10">
              <w:rPr>
                <w:noProof/>
                <w:webHidden/>
              </w:rPr>
              <w:tab/>
            </w:r>
            <w:r w:rsidR="00832B10">
              <w:rPr>
                <w:noProof/>
                <w:webHidden/>
              </w:rPr>
              <w:fldChar w:fldCharType="begin"/>
            </w:r>
            <w:r w:rsidR="00832B10">
              <w:rPr>
                <w:noProof/>
                <w:webHidden/>
              </w:rPr>
              <w:instrText xml:space="preserve"> PAGEREF _Toc159315220 \h </w:instrText>
            </w:r>
            <w:r w:rsidR="00832B10">
              <w:rPr>
                <w:noProof/>
                <w:webHidden/>
              </w:rPr>
            </w:r>
            <w:r w:rsidR="00832B10">
              <w:rPr>
                <w:noProof/>
                <w:webHidden/>
              </w:rPr>
              <w:fldChar w:fldCharType="separate"/>
            </w:r>
            <w:r w:rsidR="00832B10">
              <w:rPr>
                <w:noProof/>
                <w:webHidden/>
              </w:rPr>
              <w:t>4</w:t>
            </w:r>
            <w:r w:rsidR="00832B10">
              <w:rPr>
                <w:noProof/>
                <w:webHidden/>
              </w:rPr>
              <w:fldChar w:fldCharType="end"/>
            </w:r>
          </w:hyperlink>
        </w:p>
        <w:p w14:paraId="4686F1CF" w14:textId="5A1A21E3" w:rsidR="00832B10" w:rsidRDefault="009003CD">
          <w:pPr>
            <w:pStyle w:val="TM2"/>
            <w:tabs>
              <w:tab w:val="left" w:pos="850"/>
            </w:tabs>
            <w:rPr>
              <w:rFonts w:asciiTheme="minorHAnsi" w:eastAsiaTheme="minorEastAsia" w:hAnsiTheme="minorHAnsi" w:cstheme="minorBidi"/>
              <w:noProof/>
              <w:kern w:val="2"/>
              <w:sz w:val="24"/>
              <w14:ligatures w14:val="standardContextual"/>
            </w:rPr>
          </w:pPr>
          <w:hyperlink w:anchor="_Toc159315221" w:history="1">
            <w:r w:rsidR="00832B10" w:rsidRPr="005A708F">
              <w:rPr>
                <w:rStyle w:val="Lienhypertexte"/>
                <w:noProof/>
              </w:rPr>
              <w:t>3.6</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Budget total :</w:t>
            </w:r>
            <w:r w:rsidR="00832B10">
              <w:rPr>
                <w:noProof/>
                <w:webHidden/>
              </w:rPr>
              <w:tab/>
            </w:r>
            <w:r w:rsidR="00832B10">
              <w:rPr>
                <w:noProof/>
                <w:webHidden/>
              </w:rPr>
              <w:fldChar w:fldCharType="begin"/>
            </w:r>
            <w:r w:rsidR="00832B10">
              <w:rPr>
                <w:noProof/>
                <w:webHidden/>
              </w:rPr>
              <w:instrText xml:space="preserve"> PAGEREF _Toc159315221 \h </w:instrText>
            </w:r>
            <w:r w:rsidR="00832B10">
              <w:rPr>
                <w:noProof/>
                <w:webHidden/>
              </w:rPr>
            </w:r>
            <w:r w:rsidR="00832B10">
              <w:rPr>
                <w:noProof/>
                <w:webHidden/>
              </w:rPr>
              <w:fldChar w:fldCharType="separate"/>
            </w:r>
            <w:r w:rsidR="00832B10">
              <w:rPr>
                <w:noProof/>
                <w:webHidden/>
              </w:rPr>
              <w:t>4</w:t>
            </w:r>
            <w:r w:rsidR="00832B10">
              <w:rPr>
                <w:noProof/>
                <w:webHidden/>
              </w:rPr>
              <w:fldChar w:fldCharType="end"/>
            </w:r>
          </w:hyperlink>
        </w:p>
        <w:p w14:paraId="41F76718" w14:textId="59C53CFA" w:rsidR="00832B10" w:rsidRDefault="009003CD">
          <w:pPr>
            <w:pStyle w:val="TM2"/>
            <w:tabs>
              <w:tab w:val="left" w:pos="850"/>
            </w:tabs>
            <w:rPr>
              <w:rFonts w:asciiTheme="minorHAnsi" w:eastAsiaTheme="minorEastAsia" w:hAnsiTheme="minorHAnsi" w:cstheme="minorBidi"/>
              <w:noProof/>
              <w:kern w:val="2"/>
              <w:sz w:val="24"/>
              <w14:ligatures w14:val="standardContextual"/>
            </w:rPr>
          </w:pPr>
          <w:hyperlink w:anchor="_Toc159315222" w:history="1">
            <w:r w:rsidR="00832B10" w:rsidRPr="005A708F">
              <w:rPr>
                <w:rStyle w:val="Lienhypertexte"/>
                <w:noProof/>
              </w:rPr>
              <w:t>3.7</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Date de démarrage du projet souhaitée</w:t>
            </w:r>
            <w:r w:rsidR="00832B10">
              <w:rPr>
                <w:noProof/>
                <w:webHidden/>
              </w:rPr>
              <w:tab/>
            </w:r>
            <w:r w:rsidR="00832B10">
              <w:rPr>
                <w:noProof/>
                <w:webHidden/>
              </w:rPr>
              <w:fldChar w:fldCharType="begin"/>
            </w:r>
            <w:r w:rsidR="00832B10">
              <w:rPr>
                <w:noProof/>
                <w:webHidden/>
              </w:rPr>
              <w:instrText xml:space="preserve"> PAGEREF _Toc159315222 \h </w:instrText>
            </w:r>
            <w:r w:rsidR="00832B10">
              <w:rPr>
                <w:noProof/>
                <w:webHidden/>
              </w:rPr>
            </w:r>
            <w:r w:rsidR="00832B10">
              <w:rPr>
                <w:noProof/>
                <w:webHidden/>
              </w:rPr>
              <w:fldChar w:fldCharType="separate"/>
            </w:r>
            <w:r w:rsidR="00832B10">
              <w:rPr>
                <w:noProof/>
                <w:webHidden/>
              </w:rPr>
              <w:t>4</w:t>
            </w:r>
            <w:r w:rsidR="00832B10">
              <w:rPr>
                <w:noProof/>
                <w:webHidden/>
              </w:rPr>
              <w:fldChar w:fldCharType="end"/>
            </w:r>
          </w:hyperlink>
        </w:p>
        <w:p w14:paraId="4B3AD5D7" w14:textId="6AB946FA" w:rsidR="00832B10" w:rsidRDefault="009003CD">
          <w:pPr>
            <w:pStyle w:val="TM2"/>
            <w:tabs>
              <w:tab w:val="left" w:pos="850"/>
            </w:tabs>
            <w:rPr>
              <w:rFonts w:asciiTheme="minorHAnsi" w:eastAsiaTheme="minorEastAsia" w:hAnsiTheme="minorHAnsi" w:cstheme="minorBidi"/>
              <w:noProof/>
              <w:kern w:val="2"/>
              <w:sz w:val="24"/>
              <w14:ligatures w14:val="standardContextual"/>
            </w:rPr>
          </w:pPr>
          <w:hyperlink w:anchor="_Toc159315223" w:history="1">
            <w:r w:rsidR="00832B10" w:rsidRPr="005A708F">
              <w:rPr>
                <w:rStyle w:val="Lienhypertexte"/>
                <w:noProof/>
              </w:rPr>
              <w:t>3.8</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Mots-clefs:</w:t>
            </w:r>
            <w:r w:rsidR="00832B10">
              <w:rPr>
                <w:noProof/>
                <w:webHidden/>
              </w:rPr>
              <w:tab/>
            </w:r>
            <w:r w:rsidR="00832B10">
              <w:rPr>
                <w:noProof/>
                <w:webHidden/>
              </w:rPr>
              <w:fldChar w:fldCharType="begin"/>
            </w:r>
            <w:r w:rsidR="00832B10">
              <w:rPr>
                <w:noProof/>
                <w:webHidden/>
              </w:rPr>
              <w:instrText xml:space="preserve"> PAGEREF _Toc159315223 \h </w:instrText>
            </w:r>
            <w:r w:rsidR="00832B10">
              <w:rPr>
                <w:noProof/>
                <w:webHidden/>
              </w:rPr>
            </w:r>
            <w:r w:rsidR="00832B10">
              <w:rPr>
                <w:noProof/>
                <w:webHidden/>
              </w:rPr>
              <w:fldChar w:fldCharType="separate"/>
            </w:r>
            <w:r w:rsidR="00832B10">
              <w:rPr>
                <w:noProof/>
                <w:webHidden/>
              </w:rPr>
              <w:t>4</w:t>
            </w:r>
            <w:r w:rsidR="00832B10">
              <w:rPr>
                <w:noProof/>
                <w:webHidden/>
              </w:rPr>
              <w:fldChar w:fldCharType="end"/>
            </w:r>
          </w:hyperlink>
        </w:p>
        <w:p w14:paraId="2B2A75F1" w14:textId="116EC472" w:rsidR="00832B10" w:rsidRDefault="009003CD">
          <w:pPr>
            <w:pStyle w:val="TM2"/>
            <w:tabs>
              <w:tab w:val="left" w:pos="850"/>
            </w:tabs>
            <w:rPr>
              <w:rFonts w:asciiTheme="minorHAnsi" w:eastAsiaTheme="minorEastAsia" w:hAnsiTheme="minorHAnsi" w:cstheme="minorBidi"/>
              <w:noProof/>
              <w:kern w:val="2"/>
              <w:sz w:val="24"/>
              <w14:ligatures w14:val="standardContextual"/>
            </w:rPr>
          </w:pPr>
          <w:hyperlink w:anchor="_Toc159315224" w:history="1">
            <w:r w:rsidR="00832B10" w:rsidRPr="005A708F">
              <w:rPr>
                <w:rStyle w:val="Lienhypertexte"/>
                <w:noProof/>
              </w:rPr>
              <w:t>3.9</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Secteur d’application</w:t>
            </w:r>
            <w:r w:rsidR="00832B10">
              <w:rPr>
                <w:noProof/>
                <w:webHidden/>
              </w:rPr>
              <w:tab/>
            </w:r>
            <w:r w:rsidR="00832B10">
              <w:rPr>
                <w:noProof/>
                <w:webHidden/>
              </w:rPr>
              <w:fldChar w:fldCharType="begin"/>
            </w:r>
            <w:r w:rsidR="00832B10">
              <w:rPr>
                <w:noProof/>
                <w:webHidden/>
              </w:rPr>
              <w:instrText xml:space="preserve"> PAGEREF _Toc159315224 \h </w:instrText>
            </w:r>
            <w:r w:rsidR="00832B10">
              <w:rPr>
                <w:noProof/>
                <w:webHidden/>
              </w:rPr>
            </w:r>
            <w:r w:rsidR="00832B10">
              <w:rPr>
                <w:noProof/>
                <w:webHidden/>
              </w:rPr>
              <w:fldChar w:fldCharType="separate"/>
            </w:r>
            <w:r w:rsidR="00832B10">
              <w:rPr>
                <w:noProof/>
                <w:webHidden/>
              </w:rPr>
              <w:t>4</w:t>
            </w:r>
            <w:r w:rsidR="00832B10">
              <w:rPr>
                <w:noProof/>
                <w:webHidden/>
              </w:rPr>
              <w:fldChar w:fldCharType="end"/>
            </w:r>
          </w:hyperlink>
        </w:p>
        <w:p w14:paraId="16FB7A6A" w14:textId="0ABDF227" w:rsidR="00832B10" w:rsidRDefault="009003CD">
          <w:pPr>
            <w:pStyle w:val="TM1"/>
            <w:tabs>
              <w:tab w:val="left" w:pos="566"/>
            </w:tabs>
            <w:rPr>
              <w:rFonts w:asciiTheme="minorHAnsi" w:eastAsiaTheme="minorEastAsia" w:hAnsiTheme="minorHAnsi" w:cstheme="minorBidi"/>
              <w:noProof/>
              <w:kern w:val="2"/>
              <w:sz w:val="24"/>
              <w14:ligatures w14:val="standardContextual"/>
            </w:rPr>
          </w:pPr>
          <w:hyperlink w:anchor="_Toc159315225" w:history="1">
            <w:r w:rsidR="00832B10" w:rsidRPr="005A708F">
              <w:rPr>
                <w:rStyle w:val="Lienhypertexte"/>
                <w:noProof/>
              </w:rPr>
              <w:t>4</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Egalité des chances</w:t>
            </w:r>
            <w:r w:rsidR="00832B10">
              <w:rPr>
                <w:noProof/>
                <w:webHidden/>
              </w:rPr>
              <w:tab/>
            </w:r>
            <w:r w:rsidR="00832B10">
              <w:rPr>
                <w:noProof/>
                <w:webHidden/>
              </w:rPr>
              <w:fldChar w:fldCharType="begin"/>
            </w:r>
            <w:r w:rsidR="00832B10">
              <w:rPr>
                <w:noProof/>
                <w:webHidden/>
              </w:rPr>
              <w:instrText xml:space="preserve"> PAGEREF _Toc159315225 \h </w:instrText>
            </w:r>
            <w:r w:rsidR="00832B10">
              <w:rPr>
                <w:noProof/>
                <w:webHidden/>
              </w:rPr>
            </w:r>
            <w:r w:rsidR="00832B10">
              <w:rPr>
                <w:noProof/>
                <w:webHidden/>
              </w:rPr>
              <w:fldChar w:fldCharType="separate"/>
            </w:r>
            <w:r w:rsidR="00832B10">
              <w:rPr>
                <w:noProof/>
                <w:webHidden/>
              </w:rPr>
              <w:t>5</w:t>
            </w:r>
            <w:r w:rsidR="00832B10">
              <w:rPr>
                <w:noProof/>
                <w:webHidden/>
              </w:rPr>
              <w:fldChar w:fldCharType="end"/>
            </w:r>
          </w:hyperlink>
        </w:p>
        <w:p w14:paraId="48940282" w14:textId="3A269AA3" w:rsidR="00832B10" w:rsidRDefault="009003CD">
          <w:pPr>
            <w:pStyle w:val="TM1"/>
            <w:tabs>
              <w:tab w:val="left" w:pos="566"/>
            </w:tabs>
            <w:rPr>
              <w:rFonts w:asciiTheme="minorHAnsi" w:eastAsiaTheme="minorEastAsia" w:hAnsiTheme="minorHAnsi" w:cstheme="minorBidi"/>
              <w:noProof/>
              <w:kern w:val="2"/>
              <w:sz w:val="24"/>
              <w14:ligatures w14:val="standardContextual"/>
            </w:rPr>
          </w:pPr>
          <w:hyperlink w:anchor="_Toc159315226" w:history="1">
            <w:r w:rsidR="00832B10" w:rsidRPr="005A708F">
              <w:rPr>
                <w:rStyle w:val="Lienhypertexte"/>
                <w:noProof/>
              </w:rPr>
              <w:t>5</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Lien avec les compétences régionales</w:t>
            </w:r>
            <w:r w:rsidR="00832B10">
              <w:rPr>
                <w:noProof/>
                <w:webHidden/>
              </w:rPr>
              <w:tab/>
            </w:r>
            <w:r w:rsidR="00832B10">
              <w:rPr>
                <w:noProof/>
                <w:webHidden/>
              </w:rPr>
              <w:fldChar w:fldCharType="begin"/>
            </w:r>
            <w:r w:rsidR="00832B10">
              <w:rPr>
                <w:noProof/>
                <w:webHidden/>
              </w:rPr>
              <w:instrText xml:space="preserve"> PAGEREF _Toc159315226 \h </w:instrText>
            </w:r>
            <w:r w:rsidR="00832B10">
              <w:rPr>
                <w:noProof/>
                <w:webHidden/>
              </w:rPr>
            </w:r>
            <w:r w:rsidR="00832B10">
              <w:rPr>
                <w:noProof/>
                <w:webHidden/>
              </w:rPr>
              <w:fldChar w:fldCharType="separate"/>
            </w:r>
            <w:r w:rsidR="00832B10">
              <w:rPr>
                <w:noProof/>
                <w:webHidden/>
              </w:rPr>
              <w:t>5</w:t>
            </w:r>
            <w:r w:rsidR="00832B10">
              <w:rPr>
                <w:noProof/>
                <w:webHidden/>
              </w:rPr>
              <w:fldChar w:fldCharType="end"/>
            </w:r>
          </w:hyperlink>
        </w:p>
        <w:p w14:paraId="7131126F" w14:textId="03412CC2" w:rsidR="00832B10" w:rsidRDefault="009003CD">
          <w:pPr>
            <w:pStyle w:val="TM1"/>
            <w:tabs>
              <w:tab w:val="left" w:pos="566"/>
            </w:tabs>
            <w:rPr>
              <w:rFonts w:asciiTheme="minorHAnsi" w:eastAsiaTheme="minorEastAsia" w:hAnsiTheme="minorHAnsi" w:cstheme="minorBidi"/>
              <w:noProof/>
              <w:kern w:val="2"/>
              <w:sz w:val="24"/>
              <w14:ligatures w14:val="standardContextual"/>
            </w:rPr>
          </w:pPr>
          <w:hyperlink w:anchor="_Toc159315227" w:history="1">
            <w:r w:rsidR="00832B10" w:rsidRPr="005A708F">
              <w:rPr>
                <w:rStyle w:val="Lienhypertexte"/>
                <w:noProof/>
              </w:rPr>
              <w:t>6</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Résumé non confidentiel du projet</w:t>
            </w:r>
            <w:r w:rsidR="00832B10">
              <w:rPr>
                <w:noProof/>
                <w:webHidden/>
              </w:rPr>
              <w:tab/>
            </w:r>
            <w:r w:rsidR="00832B10">
              <w:rPr>
                <w:noProof/>
                <w:webHidden/>
              </w:rPr>
              <w:fldChar w:fldCharType="begin"/>
            </w:r>
            <w:r w:rsidR="00832B10">
              <w:rPr>
                <w:noProof/>
                <w:webHidden/>
              </w:rPr>
              <w:instrText xml:space="preserve"> PAGEREF _Toc159315227 \h </w:instrText>
            </w:r>
            <w:r w:rsidR="00832B10">
              <w:rPr>
                <w:noProof/>
                <w:webHidden/>
              </w:rPr>
            </w:r>
            <w:r w:rsidR="00832B10">
              <w:rPr>
                <w:noProof/>
                <w:webHidden/>
              </w:rPr>
              <w:fldChar w:fldCharType="separate"/>
            </w:r>
            <w:r w:rsidR="00832B10">
              <w:rPr>
                <w:noProof/>
                <w:webHidden/>
              </w:rPr>
              <w:t>5</w:t>
            </w:r>
            <w:r w:rsidR="00832B10">
              <w:rPr>
                <w:noProof/>
                <w:webHidden/>
              </w:rPr>
              <w:fldChar w:fldCharType="end"/>
            </w:r>
          </w:hyperlink>
        </w:p>
        <w:p w14:paraId="029D2B08" w14:textId="5F67AFD2" w:rsidR="00832B10" w:rsidRDefault="009003CD">
          <w:pPr>
            <w:pStyle w:val="TM1"/>
            <w:rPr>
              <w:rFonts w:asciiTheme="minorHAnsi" w:eastAsiaTheme="minorEastAsia" w:hAnsiTheme="minorHAnsi" w:cstheme="minorBidi"/>
              <w:noProof/>
              <w:kern w:val="2"/>
              <w:sz w:val="24"/>
              <w14:ligatures w14:val="standardContextual"/>
            </w:rPr>
          </w:pPr>
          <w:hyperlink w:anchor="_Toc159315228" w:history="1">
            <w:r w:rsidR="00832B10" w:rsidRPr="005A708F">
              <w:rPr>
                <w:rStyle w:val="Lienhypertexte"/>
                <w:noProof/>
              </w:rPr>
              <w:t>Les partenaires</w:t>
            </w:r>
            <w:r w:rsidR="00832B10">
              <w:rPr>
                <w:noProof/>
                <w:webHidden/>
              </w:rPr>
              <w:tab/>
            </w:r>
            <w:r w:rsidR="00832B10">
              <w:rPr>
                <w:noProof/>
                <w:webHidden/>
              </w:rPr>
              <w:fldChar w:fldCharType="begin"/>
            </w:r>
            <w:r w:rsidR="00832B10">
              <w:rPr>
                <w:noProof/>
                <w:webHidden/>
              </w:rPr>
              <w:instrText xml:space="preserve"> PAGEREF _Toc159315228 \h </w:instrText>
            </w:r>
            <w:r w:rsidR="00832B10">
              <w:rPr>
                <w:noProof/>
                <w:webHidden/>
              </w:rPr>
            </w:r>
            <w:r w:rsidR="00832B10">
              <w:rPr>
                <w:noProof/>
                <w:webHidden/>
              </w:rPr>
              <w:fldChar w:fldCharType="separate"/>
            </w:r>
            <w:r w:rsidR="00832B10">
              <w:rPr>
                <w:noProof/>
                <w:webHidden/>
              </w:rPr>
              <w:t>6</w:t>
            </w:r>
            <w:r w:rsidR="00832B10">
              <w:rPr>
                <w:noProof/>
                <w:webHidden/>
              </w:rPr>
              <w:fldChar w:fldCharType="end"/>
            </w:r>
          </w:hyperlink>
        </w:p>
        <w:p w14:paraId="62888B60" w14:textId="5090FBC7" w:rsidR="00832B10" w:rsidRDefault="009003CD">
          <w:pPr>
            <w:pStyle w:val="TM1"/>
            <w:tabs>
              <w:tab w:val="left" w:pos="566"/>
            </w:tabs>
            <w:rPr>
              <w:rFonts w:asciiTheme="minorHAnsi" w:eastAsiaTheme="minorEastAsia" w:hAnsiTheme="minorHAnsi" w:cstheme="minorBidi"/>
              <w:noProof/>
              <w:kern w:val="2"/>
              <w:sz w:val="24"/>
              <w14:ligatures w14:val="standardContextual"/>
            </w:rPr>
          </w:pPr>
          <w:hyperlink w:anchor="_Toc159315229" w:history="1">
            <w:r w:rsidR="00832B10" w:rsidRPr="005A708F">
              <w:rPr>
                <w:rStyle w:val="Lienhypertexte"/>
                <w:noProof/>
              </w:rPr>
              <w:t>7</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Genèse du projet</w:t>
            </w:r>
            <w:r w:rsidR="00832B10">
              <w:rPr>
                <w:noProof/>
                <w:webHidden/>
              </w:rPr>
              <w:tab/>
            </w:r>
            <w:r w:rsidR="00832B10">
              <w:rPr>
                <w:noProof/>
                <w:webHidden/>
              </w:rPr>
              <w:fldChar w:fldCharType="begin"/>
            </w:r>
            <w:r w:rsidR="00832B10">
              <w:rPr>
                <w:noProof/>
                <w:webHidden/>
              </w:rPr>
              <w:instrText xml:space="preserve"> PAGEREF _Toc159315229 \h </w:instrText>
            </w:r>
            <w:r w:rsidR="00832B10">
              <w:rPr>
                <w:noProof/>
                <w:webHidden/>
              </w:rPr>
            </w:r>
            <w:r w:rsidR="00832B10">
              <w:rPr>
                <w:noProof/>
                <w:webHidden/>
              </w:rPr>
              <w:fldChar w:fldCharType="separate"/>
            </w:r>
            <w:r w:rsidR="00832B10">
              <w:rPr>
                <w:noProof/>
                <w:webHidden/>
              </w:rPr>
              <w:t>7</w:t>
            </w:r>
            <w:r w:rsidR="00832B10">
              <w:rPr>
                <w:noProof/>
                <w:webHidden/>
              </w:rPr>
              <w:fldChar w:fldCharType="end"/>
            </w:r>
          </w:hyperlink>
        </w:p>
        <w:p w14:paraId="2B57C7EE" w14:textId="1A1CDE73" w:rsidR="00832B10" w:rsidRDefault="009003CD">
          <w:pPr>
            <w:pStyle w:val="TM1"/>
            <w:tabs>
              <w:tab w:val="left" w:pos="566"/>
            </w:tabs>
            <w:rPr>
              <w:rFonts w:asciiTheme="minorHAnsi" w:eastAsiaTheme="minorEastAsia" w:hAnsiTheme="minorHAnsi" w:cstheme="minorBidi"/>
              <w:noProof/>
              <w:kern w:val="2"/>
              <w:sz w:val="24"/>
              <w14:ligatures w14:val="standardContextual"/>
            </w:rPr>
          </w:pPr>
          <w:hyperlink w:anchor="_Toc159315230" w:history="1">
            <w:r w:rsidR="00832B10" w:rsidRPr="005A708F">
              <w:rPr>
                <w:rStyle w:val="Lienhypertexte"/>
                <w:noProof/>
              </w:rPr>
              <w:t>8</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Le besoin/problème sociétal</w:t>
            </w:r>
            <w:r w:rsidR="00832B10">
              <w:rPr>
                <w:noProof/>
                <w:webHidden/>
              </w:rPr>
              <w:tab/>
            </w:r>
            <w:r w:rsidR="00832B10">
              <w:rPr>
                <w:noProof/>
                <w:webHidden/>
              </w:rPr>
              <w:fldChar w:fldCharType="begin"/>
            </w:r>
            <w:r w:rsidR="00832B10">
              <w:rPr>
                <w:noProof/>
                <w:webHidden/>
              </w:rPr>
              <w:instrText xml:space="preserve"> PAGEREF _Toc159315230 \h </w:instrText>
            </w:r>
            <w:r w:rsidR="00832B10">
              <w:rPr>
                <w:noProof/>
                <w:webHidden/>
              </w:rPr>
            </w:r>
            <w:r w:rsidR="00832B10">
              <w:rPr>
                <w:noProof/>
                <w:webHidden/>
              </w:rPr>
              <w:fldChar w:fldCharType="separate"/>
            </w:r>
            <w:r w:rsidR="00832B10">
              <w:rPr>
                <w:noProof/>
                <w:webHidden/>
              </w:rPr>
              <w:t>7</w:t>
            </w:r>
            <w:r w:rsidR="00832B10">
              <w:rPr>
                <w:noProof/>
                <w:webHidden/>
              </w:rPr>
              <w:fldChar w:fldCharType="end"/>
            </w:r>
          </w:hyperlink>
        </w:p>
        <w:p w14:paraId="619DCF13" w14:textId="62D96E3D" w:rsidR="00832B10" w:rsidRDefault="009003CD">
          <w:pPr>
            <w:pStyle w:val="TM1"/>
            <w:tabs>
              <w:tab w:val="left" w:pos="566"/>
            </w:tabs>
            <w:rPr>
              <w:rFonts w:asciiTheme="minorHAnsi" w:eastAsiaTheme="minorEastAsia" w:hAnsiTheme="minorHAnsi" w:cstheme="minorBidi"/>
              <w:noProof/>
              <w:kern w:val="2"/>
              <w:sz w:val="24"/>
              <w14:ligatures w14:val="standardContextual"/>
            </w:rPr>
          </w:pPr>
          <w:hyperlink w:anchor="_Toc159315231" w:history="1">
            <w:r w:rsidR="00832B10" w:rsidRPr="005A708F">
              <w:rPr>
                <w:rStyle w:val="Lienhypertexte"/>
                <w:noProof/>
              </w:rPr>
              <w:t>9</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Qu’est-ce qui vous empêche aujourd’hui de répondre au besoin sociétal identifié ?</w:t>
            </w:r>
            <w:r w:rsidR="00832B10">
              <w:rPr>
                <w:noProof/>
                <w:webHidden/>
              </w:rPr>
              <w:tab/>
            </w:r>
            <w:r w:rsidR="00832B10">
              <w:rPr>
                <w:noProof/>
                <w:webHidden/>
              </w:rPr>
              <w:fldChar w:fldCharType="begin"/>
            </w:r>
            <w:r w:rsidR="00832B10">
              <w:rPr>
                <w:noProof/>
                <w:webHidden/>
              </w:rPr>
              <w:instrText xml:space="preserve"> PAGEREF _Toc159315231 \h </w:instrText>
            </w:r>
            <w:r w:rsidR="00832B10">
              <w:rPr>
                <w:noProof/>
                <w:webHidden/>
              </w:rPr>
            </w:r>
            <w:r w:rsidR="00832B10">
              <w:rPr>
                <w:noProof/>
                <w:webHidden/>
              </w:rPr>
              <w:fldChar w:fldCharType="separate"/>
            </w:r>
            <w:r w:rsidR="00832B10">
              <w:rPr>
                <w:noProof/>
                <w:webHidden/>
              </w:rPr>
              <w:t>7</w:t>
            </w:r>
            <w:r w:rsidR="00832B10">
              <w:rPr>
                <w:noProof/>
                <w:webHidden/>
              </w:rPr>
              <w:fldChar w:fldCharType="end"/>
            </w:r>
          </w:hyperlink>
        </w:p>
        <w:p w14:paraId="7E1DEF07" w14:textId="4414897C" w:rsidR="00832B10" w:rsidRDefault="009003CD">
          <w:pPr>
            <w:pStyle w:val="TM1"/>
            <w:tabs>
              <w:tab w:val="left" w:pos="566"/>
            </w:tabs>
            <w:rPr>
              <w:rFonts w:asciiTheme="minorHAnsi" w:eastAsiaTheme="minorEastAsia" w:hAnsiTheme="minorHAnsi" w:cstheme="minorBidi"/>
              <w:noProof/>
              <w:kern w:val="2"/>
              <w:sz w:val="24"/>
              <w14:ligatures w14:val="standardContextual"/>
            </w:rPr>
          </w:pPr>
          <w:hyperlink w:anchor="_Toc159315232" w:history="1">
            <w:r w:rsidR="00832B10" w:rsidRPr="005A708F">
              <w:rPr>
                <w:rStyle w:val="Lienhypertexte"/>
                <w:noProof/>
              </w:rPr>
              <w:t>10</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Le caractère transformatif et la perspective de transition</w:t>
            </w:r>
            <w:r w:rsidR="00832B10">
              <w:rPr>
                <w:noProof/>
                <w:webHidden/>
              </w:rPr>
              <w:tab/>
            </w:r>
            <w:r w:rsidR="00832B10">
              <w:rPr>
                <w:noProof/>
                <w:webHidden/>
              </w:rPr>
              <w:fldChar w:fldCharType="begin"/>
            </w:r>
            <w:r w:rsidR="00832B10">
              <w:rPr>
                <w:noProof/>
                <w:webHidden/>
              </w:rPr>
              <w:instrText xml:space="preserve"> PAGEREF _Toc159315232 \h </w:instrText>
            </w:r>
            <w:r w:rsidR="00832B10">
              <w:rPr>
                <w:noProof/>
                <w:webHidden/>
              </w:rPr>
            </w:r>
            <w:r w:rsidR="00832B10">
              <w:rPr>
                <w:noProof/>
                <w:webHidden/>
              </w:rPr>
              <w:fldChar w:fldCharType="separate"/>
            </w:r>
            <w:r w:rsidR="00832B10">
              <w:rPr>
                <w:noProof/>
                <w:webHidden/>
              </w:rPr>
              <w:t>7</w:t>
            </w:r>
            <w:r w:rsidR="00832B10">
              <w:rPr>
                <w:noProof/>
                <w:webHidden/>
              </w:rPr>
              <w:fldChar w:fldCharType="end"/>
            </w:r>
          </w:hyperlink>
        </w:p>
        <w:p w14:paraId="5D67EBA8" w14:textId="0BE118ED" w:rsidR="00832B10" w:rsidRDefault="009003CD">
          <w:pPr>
            <w:pStyle w:val="TM1"/>
            <w:tabs>
              <w:tab w:val="left" w:pos="566"/>
            </w:tabs>
            <w:rPr>
              <w:rFonts w:asciiTheme="minorHAnsi" w:eastAsiaTheme="minorEastAsia" w:hAnsiTheme="minorHAnsi" w:cstheme="minorBidi"/>
              <w:noProof/>
              <w:kern w:val="2"/>
              <w:sz w:val="24"/>
              <w14:ligatures w14:val="standardContextual"/>
            </w:rPr>
          </w:pPr>
          <w:hyperlink w:anchor="_Toc159315233" w:history="1">
            <w:r w:rsidR="00832B10" w:rsidRPr="005A708F">
              <w:rPr>
                <w:rStyle w:val="Lienhypertexte"/>
                <w:noProof/>
              </w:rPr>
              <w:t>11</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La communauté de co-chercheurs</w:t>
            </w:r>
            <w:r w:rsidR="00832B10">
              <w:rPr>
                <w:noProof/>
                <w:webHidden/>
              </w:rPr>
              <w:tab/>
            </w:r>
            <w:r w:rsidR="00832B10">
              <w:rPr>
                <w:noProof/>
                <w:webHidden/>
              </w:rPr>
              <w:fldChar w:fldCharType="begin"/>
            </w:r>
            <w:r w:rsidR="00832B10">
              <w:rPr>
                <w:noProof/>
                <w:webHidden/>
              </w:rPr>
              <w:instrText xml:space="preserve"> PAGEREF _Toc159315233 \h </w:instrText>
            </w:r>
            <w:r w:rsidR="00832B10">
              <w:rPr>
                <w:noProof/>
                <w:webHidden/>
              </w:rPr>
            </w:r>
            <w:r w:rsidR="00832B10">
              <w:rPr>
                <w:noProof/>
                <w:webHidden/>
              </w:rPr>
              <w:fldChar w:fldCharType="separate"/>
            </w:r>
            <w:r w:rsidR="00832B10">
              <w:rPr>
                <w:noProof/>
                <w:webHidden/>
              </w:rPr>
              <w:t>7</w:t>
            </w:r>
            <w:r w:rsidR="00832B10">
              <w:rPr>
                <w:noProof/>
                <w:webHidden/>
              </w:rPr>
              <w:fldChar w:fldCharType="end"/>
            </w:r>
          </w:hyperlink>
        </w:p>
        <w:p w14:paraId="76C87FA5" w14:textId="5BE4CA33" w:rsidR="00832B10" w:rsidRDefault="009003CD">
          <w:pPr>
            <w:pStyle w:val="TM2"/>
            <w:tabs>
              <w:tab w:val="left" w:pos="1134"/>
            </w:tabs>
            <w:rPr>
              <w:rFonts w:asciiTheme="minorHAnsi" w:eastAsiaTheme="minorEastAsia" w:hAnsiTheme="minorHAnsi" w:cstheme="minorBidi"/>
              <w:noProof/>
              <w:kern w:val="2"/>
              <w:sz w:val="24"/>
              <w14:ligatures w14:val="standardContextual"/>
            </w:rPr>
          </w:pPr>
          <w:hyperlink w:anchor="_Toc159315234" w:history="1">
            <w:r w:rsidR="00832B10" w:rsidRPr="005A708F">
              <w:rPr>
                <w:rStyle w:val="Lienhypertexte"/>
                <w:noProof/>
              </w:rPr>
              <w:t>11.1</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Les co-chercheurs</w:t>
            </w:r>
            <w:r w:rsidR="00832B10">
              <w:rPr>
                <w:noProof/>
                <w:webHidden/>
              </w:rPr>
              <w:tab/>
            </w:r>
            <w:r w:rsidR="00832B10">
              <w:rPr>
                <w:noProof/>
                <w:webHidden/>
              </w:rPr>
              <w:fldChar w:fldCharType="begin"/>
            </w:r>
            <w:r w:rsidR="00832B10">
              <w:rPr>
                <w:noProof/>
                <w:webHidden/>
              </w:rPr>
              <w:instrText xml:space="preserve"> PAGEREF _Toc159315234 \h </w:instrText>
            </w:r>
            <w:r w:rsidR="00832B10">
              <w:rPr>
                <w:noProof/>
                <w:webHidden/>
              </w:rPr>
            </w:r>
            <w:r w:rsidR="00832B10">
              <w:rPr>
                <w:noProof/>
                <w:webHidden/>
              </w:rPr>
              <w:fldChar w:fldCharType="separate"/>
            </w:r>
            <w:r w:rsidR="00832B10">
              <w:rPr>
                <w:noProof/>
                <w:webHidden/>
              </w:rPr>
              <w:t>7</w:t>
            </w:r>
            <w:r w:rsidR="00832B10">
              <w:rPr>
                <w:noProof/>
                <w:webHidden/>
              </w:rPr>
              <w:fldChar w:fldCharType="end"/>
            </w:r>
          </w:hyperlink>
        </w:p>
        <w:p w14:paraId="04D5C133" w14:textId="7CC40B3E" w:rsidR="00832B10" w:rsidRDefault="009003CD">
          <w:pPr>
            <w:pStyle w:val="TM2"/>
            <w:tabs>
              <w:tab w:val="left" w:pos="1134"/>
            </w:tabs>
            <w:rPr>
              <w:rFonts w:asciiTheme="minorHAnsi" w:eastAsiaTheme="minorEastAsia" w:hAnsiTheme="minorHAnsi" w:cstheme="minorBidi"/>
              <w:noProof/>
              <w:kern w:val="2"/>
              <w:sz w:val="24"/>
              <w14:ligatures w14:val="standardContextual"/>
            </w:rPr>
          </w:pPr>
          <w:hyperlink w:anchor="_Toc159315235" w:history="1">
            <w:r w:rsidR="00832B10" w:rsidRPr="005A708F">
              <w:rPr>
                <w:rStyle w:val="Lienhypertexte"/>
                <w:noProof/>
              </w:rPr>
              <w:t>11.2</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Quelles personnes pertinentes ne font pas actuellement partie des co-chercheurs ?</w:t>
            </w:r>
            <w:r w:rsidR="00832B10">
              <w:rPr>
                <w:noProof/>
                <w:webHidden/>
              </w:rPr>
              <w:tab/>
            </w:r>
            <w:r w:rsidR="00832B10">
              <w:rPr>
                <w:noProof/>
                <w:webHidden/>
              </w:rPr>
              <w:fldChar w:fldCharType="begin"/>
            </w:r>
            <w:r w:rsidR="00832B10">
              <w:rPr>
                <w:noProof/>
                <w:webHidden/>
              </w:rPr>
              <w:instrText xml:space="preserve"> PAGEREF _Toc159315235 \h </w:instrText>
            </w:r>
            <w:r w:rsidR="00832B10">
              <w:rPr>
                <w:noProof/>
                <w:webHidden/>
              </w:rPr>
            </w:r>
            <w:r w:rsidR="00832B10">
              <w:rPr>
                <w:noProof/>
                <w:webHidden/>
              </w:rPr>
              <w:fldChar w:fldCharType="separate"/>
            </w:r>
            <w:r w:rsidR="00832B10">
              <w:rPr>
                <w:noProof/>
                <w:webHidden/>
              </w:rPr>
              <w:t>7</w:t>
            </w:r>
            <w:r w:rsidR="00832B10">
              <w:rPr>
                <w:noProof/>
                <w:webHidden/>
              </w:rPr>
              <w:fldChar w:fldCharType="end"/>
            </w:r>
          </w:hyperlink>
        </w:p>
        <w:p w14:paraId="17617681" w14:textId="5EAC351D" w:rsidR="00832B10" w:rsidRDefault="009003CD">
          <w:pPr>
            <w:pStyle w:val="TM1"/>
            <w:tabs>
              <w:tab w:val="left" w:pos="566"/>
            </w:tabs>
            <w:rPr>
              <w:rFonts w:asciiTheme="minorHAnsi" w:eastAsiaTheme="minorEastAsia" w:hAnsiTheme="minorHAnsi" w:cstheme="minorBidi"/>
              <w:noProof/>
              <w:kern w:val="2"/>
              <w:sz w:val="24"/>
              <w14:ligatures w14:val="standardContextual"/>
            </w:rPr>
          </w:pPr>
          <w:hyperlink w:anchor="_Toc159315236" w:history="1">
            <w:r w:rsidR="00832B10" w:rsidRPr="005A708F">
              <w:rPr>
                <w:rStyle w:val="Lienhypertexte"/>
                <w:noProof/>
              </w:rPr>
              <w:t>12</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Programme de travail</w:t>
            </w:r>
            <w:r w:rsidR="00832B10">
              <w:rPr>
                <w:noProof/>
                <w:webHidden/>
              </w:rPr>
              <w:tab/>
            </w:r>
            <w:r w:rsidR="00832B10">
              <w:rPr>
                <w:noProof/>
                <w:webHidden/>
              </w:rPr>
              <w:fldChar w:fldCharType="begin"/>
            </w:r>
            <w:r w:rsidR="00832B10">
              <w:rPr>
                <w:noProof/>
                <w:webHidden/>
              </w:rPr>
              <w:instrText xml:space="preserve"> PAGEREF _Toc159315236 \h </w:instrText>
            </w:r>
            <w:r w:rsidR="00832B10">
              <w:rPr>
                <w:noProof/>
                <w:webHidden/>
              </w:rPr>
            </w:r>
            <w:r w:rsidR="00832B10">
              <w:rPr>
                <w:noProof/>
                <w:webHidden/>
              </w:rPr>
              <w:fldChar w:fldCharType="separate"/>
            </w:r>
            <w:r w:rsidR="00832B10">
              <w:rPr>
                <w:noProof/>
                <w:webHidden/>
              </w:rPr>
              <w:t>8</w:t>
            </w:r>
            <w:r w:rsidR="00832B10">
              <w:rPr>
                <w:noProof/>
                <w:webHidden/>
              </w:rPr>
              <w:fldChar w:fldCharType="end"/>
            </w:r>
          </w:hyperlink>
        </w:p>
        <w:p w14:paraId="110BF674" w14:textId="66FBEE3A" w:rsidR="00832B10" w:rsidRDefault="009003CD">
          <w:pPr>
            <w:pStyle w:val="TM1"/>
            <w:tabs>
              <w:tab w:val="left" w:pos="566"/>
            </w:tabs>
            <w:rPr>
              <w:rFonts w:asciiTheme="minorHAnsi" w:eastAsiaTheme="minorEastAsia" w:hAnsiTheme="minorHAnsi" w:cstheme="minorBidi"/>
              <w:noProof/>
              <w:kern w:val="2"/>
              <w:sz w:val="24"/>
              <w14:ligatures w14:val="standardContextual"/>
            </w:rPr>
          </w:pPr>
          <w:hyperlink w:anchor="_Toc159315237" w:history="1">
            <w:r w:rsidR="00832B10" w:rsidRPr="005A708F">
              <w:rPr>
                <w:rStyle w:val="Lienhypertexte"/>
                <w:noProof/>
              </w:rPr>
              <w:t>13</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Recherche et Innovation responsable ? (1 page)</w:t>
            </w:r>
            <w:r w:rsidR="00832B10">
              <w:rPr>
                <w:noProof/>
                <w:webHidden/>
              </w:rPr>
              <w:tab/>
            </w:r>
            <w:r w:rsidR="00832B10">
              <w:rPr>
                <w:noProof/>
                <w:webHidden/>
              </w:rPr>
              <w:fldChar w:fldCharType="begin"/>
            </w:r>
            <w:r w:rsidR="00832B10">
              <w:rPr>
                <w:noProof/>
                <w:webHidden/>
              </w:rPr>
              <w:instrText xml:space="preserve"> PAGEREF _Toc159315237 \h </w:instrText>
            </w:r>
            <w:r w:rsidR="00832B10">
              <w:rPr>
                <w:noProof/>
                <w:webHidden/>
              </w:rPr>
            </w:r>
            <w:r w:rsidR="00832B10">
              <w:rPr>
                <w:noProof/>
                <w:webHidden/>
              </w:rPr>
              <w:fldChar w:fldCharType="separate"/>
            </w:r>
            <w:r w:rsidR="00832B10">
              <w:rPr>
                <w:noProof/>
                <w:webHidden/>
              </w:rPr>
              <w:t>8</w:t>
            </w:r>
            <w:r w:rsidR="00832B10">
              <w:rPr>
                <w:noProof/>
                <w:webHidden/>
              </w:rPr>
              <w:fldChar w:fldCharType="end"/>
            </w:r>
          </w:hyperlink>
        </w:p>
        <w:p w14:paraId="12FA6D7A" w14:textId="460A32A0" w:rsidR="00832B10" w:rsidRDefault="009003CD">
          <w:pPr>
            <w:pStyle w:val="TM1"/>
            <w:tabs>
              <w:tab w:val="left" w:pos="566"/>
            </w:tabs>
            <w:rPr>
              <w:rFonts w:asciiTheme="minorHAnsi" w:eastAsiaTheme="minorEastAsia" w:hAnsiTheme="minorHAnsi" w:cstheme="minorBidi"/>
              <w:noProof/>
              <w:kern w:val="2"/>
              <w:sz w:val="24"/>
              <w14:ligatures w14:val="standardContextual"/>
            </w:rPr>
          </w:pPr>
          <w:hyperlink w:anchor="_Toc159315238" w:history="1">
            <w:r w:rsidR="00832B10" w:rsidRPr="005A708F">
              <w:rPr>
                <w:rStyle w:val="Lienhypertexte"/>
                <w:noProof/>
              </w:rPr>
              <w:t>14</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Budgets</w:t>
            </w:r>
            <w:r w:rsidR="00832B10">
              <w:rPr>
                <w:noProof/>
                <w:webHidden/>
              </w:rPr>
              <w:tab/>
            </w:r>
            <w:r w:rsidR="00832B10">
              <w:rPr>
                <w:noProof/>
                <w:webHidden/>
              </w:rPr>
              <w:fldChar w:fldCharType="begin"/>
            </w:r>
            <w:r w:rsidR="00832B10">
              <w:rPr>
                <w:noProof/>
                <w:webHidden/>
              </w:rPr>
              <w:instrText xml:space="preserve"> PAGEREF _Toc159315238 \h </w:instrText>
            </w:r>
            <w:r w:rsidR="00832B10">
              <w:rPr>
                <w:noProof/>
                <w:webHidden/>
              </w:rPr>
            </w:r>
            <w:r w:rsidR="00832B10">
              <w:rPr>
                <w:noProof/>
                <w:webHidden/>
              </w:rPr>
              <w:fldChar w:fldCharType="separate"/>
            </w:r>
            <w:r w:rsidR="00832B10">
              <w:rPr>
                <w:noProof/>
                <w:webHidden/>
              </w:rPr>
              <w:t>8</w:t>
            </w:r>
            <w:r w:rsidR="00832B10">
              <w:rPr>
                <w:noProof/>
                <w:webHidden/>
              </w:rPr>
              <w:fldChar w:fldCharType="end"/>
            </w:r>
          </w:hyperlink>
        </w:p>
        <w:p w14:paraId="2C4690AD" w14:textId="57E16ABE" w:rsidR="00832B10" w:rsidRDefault="009003CD">
          <w:pPr>
            <w:pStyle w:val="TM1"/>
            <w:tabs>
              <w:tab w:val="left" w:pos="566"/>
            </w:tabs>
            <w:rPr>
              <w:rFonts w:asciiTheme="minorHAnsi" w:eastAsiaTheme="minorEastAsia" w:hAnsiTheme="minorHAnsi" w:cstheme="minorBidi"/>
              <w:noProof/>
              <w:kern w:val="2"/>
              <w:sz w:val="24"/>
              <w14:ligatures w14:val="standardContextual"/>
            </w:rPr>
          </w:pPr>
          <w:hyperlink w:anchor="_Toc159315239" w:history="1">
            <w:r w:rsidR="00832B10" w:rsidRPr="005A708F">
              <w:rPr>
                <w:rStyle w:val="Lienhypertexte"/>
                <w:noProof/>
              </w:rPr>
              <w:t>15</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Annexes à fournir</w:t>
            </w:r>
            <w:r w:rsidR="00832B10">
              <w:rPr>
                <w:noProof/>
                <w:webHidden/>
              </w:rPr>
              <w:tab/>
            </w:r>
            <w:r w:rsidR="00832B10">
              <w:rPr>
                <w:noProof/>
                <w:webHidden/>
              </w:rPr>
              <w:fldChar w:fldCharType="begin"/>
            </w:r>
            <w:r w:rsidR="00832B10">
              <w:rPr>
                <w:noProof/>
                <w:webHidden/>
              </w:rPr>
              <w:instrText xml:space="preserve"> PAGEREF _Toc159315239 \h </w:instrText>
            </w:r>
            <w:r w:rsidR="00832B10">
              <w:rPr>
                <w:noProof/>
                <w:webHidden/>
              </w:rPr>
            </w:r>
            <w:r w:rsidR="00832B10">
              <w:rPr>
                <w:noProof/>
                <w:webHidden/>
              </w:rPr>
              <w:fldChar w:fldCharType="separate"/>
            </w:r>
            <w:r w:rsidR="00832B10">
              <w:rPr>
                <w:noProof/>
                <w:webHidden/>
              </w:rPr>
              <w:t>8</w:t>
            </w:r>
            <w:r w:rsidR="00832B10">
              <w:rPr>
                <w:noProof/>
                <w:webHidden/>
              </w:rPr>
              <w:fldChar w:fldCharType="end"/>
            </w:r>
          </w:hyperlink>
        </w:p>
        <w:p w14:paraId="2A290EE5" w14:textId="3E3D0E1E" w:rsidR="00832B10" w:rsidRDefault="009003CD">
          <w:pPr>
            <w:pStyle w:val="TM1"/>
            <w:tabs>
              <w:tab w:val="left" w:pos="566"/>
            </w:tabs>
            <w:rPr>
              <w:rFonts w:asciiTheme="minorHAnsi" w:eastAsiaTheme="minorEastAsia" w:hAnsiTheme="minorHAnsi" w:cstheme="minorBidi"/>
              <w:noProof/>
              <w:kern w:val="2"/>
              <w:sz w:val="24"/>
              <w14:ligatures w14:val="standardContextual"/>
            </w:rPr>
          </w:pPr>
          <w:hyperlink w:anchor="_Toc159315240" w:history="1">
            <w:r w:rsidR="00832B10" w:rsidRPr="005A708F">
              <w:rPr>
                <w:rStyle w:val="Lienhypertexte"/>
                <w:noProof/>
              </w:rPr>
              <w:t>16</w:t>
            </w:r>
            <w:r w:rsidR="00832B10">
              <w:rPr>
                <w:rFonts w:asciiTheme="minorHAnsi" w:eastAsiaTheme="minorEastAsia" w:hAnsiTheme="minorHAnsi" w:cstheme="minorBidi"/>
                <w:noProof/>
                <w:kern w:val="2"/>
                <w:sz w:val="24"/>
                <w14:ligatures w14:val="standardContextual"/>
              </w:rPr>
              <w:tab/>
            </w:r>
            <w:r w:rsidR="00832B10" w:rsidRPr="005A708F">
              <w:rPr>
                <w:rStyle w:val="Lienhypertexte"/>
                <w:noProof/>
              </w:rPr>
              <w:t>Signature de la demande par les partenaires</w:t>
            </w:r>
            <w:r w:rsidR="00832B10">
              <w:rPr>
                <w:noProof/>
                <w:webHidden/>
              </w:rPr>
              <w:tab/>
            </w:r>
            <w:r w:rsidR="00832B10">
              <w:rPr>
                <w:noProof/>
                <w:webHidden/>
              </w:rPr>
              <w:fldChar w:fldCharType="begin"/>
            </w:r>
            <w:r w:rsidR="00832B10">
              <w:rPr>
                <w:noProof/>
                <w:webHidden/>
              </w:rPr>
              <w:instrText xml:space="preserve"> PAGEREF _Toc159315240 \h </w:instrText>
            </w:r>
            <w:r w:rsidR="00832B10">
              <w:rPr>
                <w:noProof/>
                <w:webHidden/>
              </w:rPr>
            </w:r>
            <w:r w:rsidR="00832B10">
              <w:rPr>
                <w:noProof/>
                <w:webHidden/>
              </w:rPr>
              <w:fldChar w:fldCharType="separate"/>
            </w:r>
            <w:r w:rsidR="00832B10">
              <w:rPr>
                <w:noProof/>
                <w:webHidden/>
              </w:rPr>
              <w:t>10</w:t>
            </w:r>
            <w:r w:rsidR="00832B10">
              <w:rPr>
                <w:noProof/>
                <w:webHidden/>
              </w:rPr>
              <w:fldChar w:fldCharType="end"/>
            </w:r>
          </w:hyperlink>
        </w:p>
        <w:p w14:paraId="10E8DB05" w14:textId="042D3D10" w:rsidR="00B73416" w:rsidRDefault="00C33D28" w:rsidP="00DF5ECF">
          <w:r>
            <w:rPr>
              <w:lang w:val="fr-FR"/>
            </w:rPr>
            <w:fldChar w:fldCharType="end"/>
          </w:r>
        </w:p>
      </w:sdtContent>
    </w:sdt>
    <w:p w14:paraId="10E8DB06" w14:textId="77777777" w:rsidR="00B73416" w:rsidRDefault="00C33D28" w:rsidP="00DF5ECF">
      <w:pPr>
        <w:rPr>
          <w:lang w:eastAsia="zh-CN"/>
        </w:rPr>
        <w:sectPr w:rsidR="00B73416" w:rsidSect="005229B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20" w:footer="709" w:gutter="0"/>
          <w:cols w:space="720"/>
          <w:docGrid w:linePitch="360"/>
        </w:sectPr>
      </w:pPr>
      <w:r>
        <w:rPr>
          <w:lang w:eastAsia="zh-CN"/>
        </w:rPr>
        <w:br w:type="page"/>
      </w:r>
    </w:p>
    <w:p w14:paraId="10E8DB07" w14:textId="51CFD198" w:rsidR="00B73416" w:rsidRDefault="00C33D28" w:rsidP="00DF5ECF">
      <w:pPr>
        <w:pStyle w:val="Titre1"/>
        <w:rPr>
          <w:i/>
          <w:iCs/>
          <w:color w:val="auto"/>
          <w:sz w:val="22"/>
          <w:szCs w:val="22"/>
        </w:rPr>
      </w:pPr>
      <w:bookmarkStart w:id="3" w:name="_Toc159315213"/>
      <w:r>
        <w:lastRenderedPageBreak/>
        <w:t>I</w:t>
      </w:r>
      <w:r w:rsidR="00F13094">
        <w:t>ntroduction</w:t>
      </w:r>
      <w:bookmarkEnd w:id="3"/>
    </w:p>
    <w:p w14:paraId="10E8DB08" w14:textId="0EE1CCB9" w:rsidR="00B73416" w:rsidRDefault="00C33D28" w:rsidP="00DF5ECF">
      <w:pPr>
        <w:rPr>
          <w:lang w:eastAsia="zh-CN"/>
        </w:rPr>
      </w:pPr>
      <w:bookmarkStart w:id="4" w:name="__RefHeading__1253_76446037"/>
      <w:bookmarkEnd w:id="4"/>
      <w:r>
        <w:rPr>
          <w:lang w:eastAsia="zh-CN"/>
        </w:rPr>
        <w:t xml:space="preserve">Le formulaire vous permet d'introduire officiellement une demande pour le financement </w:t>
      </w:r>
      <w:r w:rsidR="003B309A">
        <w:rPr>
          <w:lang w:eastAsia="zh-CN"/>
        </w:rPr>
        <w:t>d’</w:t>
      </w:r>
      <w:r>
        <w:rPr>
          <w:lang w:eastAsia="zh-CN"/>
        </w:rPr>
        <w:t xml:space="preserve">un projet de </w:t>
      </w:r>
      <w:proofErr w:type="spellStart"/>
      <w:r>
        <w:rPr>
          <w:lang w:eastAsia="zh-CN"/>
        </w:rPr>
        <w:t>co</w:t>
      </w:r>
      <w:proofErr w:type="spellEnd"/>
      <w:r>
        <w:rPr>
          <w:lang w:eastAsia="zh-CN"/>
        </w:rPr>
        <w:t>-problématisation mené dans le cadre du programme « </w:t>
      </w:r>
      <w:r w:rsidR="008F4A8D">
        <w:rPr>
          <w:b/>
          <w:bCs/>
          <w:lang w:eastAsia="zh-CN"/>
        </w:rPr>
        <w:t>Co-Create</w:t>
      </w:r>
      <w:r>
        <w:rPr>
          <w:lang w:eastAsia="zh-CN"/>
        </w:rPr>
        <w:t> »</w:t>
      </w:r>
    </w:p>
    <w:p w14:paraId="10E8DB09" w14:textId="569C243A" w:rsidR="00B73416" w:rsidRDefault="009F5662" w:rsidP="00DF5ECF">
      <w:pPr>
        <w:rPr>
          <w:lang w:eastAsia="zh-CN"/>
        </w:rPr>
      </w:pPr>
      <w:r>
        <w:rPr>
          <w:lang w:eastAsia="zh-CN"/>
        </w:rPr>
        <w:t xml:space="preserve">Ce </w:t>
      </w:r>
      <w:r w:rsidR="008D072A">
        <w:rPr>
          <w:lang w:eastAsia="zh-CN"/>
        </w:rPr>
        <w:t>formulaire</w:t>
      </w:r>
      <w:r>
        <w:rPr>
          <w:lang w:eastAsia="zh-CN"/>
        </w:rPr>
        <w:t xml:space="preserve"> est accompagné d’un guide (</w:t>
      </w:r>
      <w:r w:rsidRPr="009F5662">
        <w:rPr>
          <w:lang w:eastAsia="zh-CN"/>
        </w:rPr>
        <w:t xml:space="preserve">Guide Formulaire </w:t>
      </w:r>
      <w:proofErr w:type="spellStart"/>
      <w:r w:rsidRPr="009F5662">
        <w:rPr>
          <w:lang w:eastAsia="zh-CN"/>
        </w:rPr>
        <w:t>co</w:t>
      </w:r>
      <w:proofErr w:type="spellEnd"/>
      <w:r w:rsidRPr="009F5662">
        <w:rPr>
          <w:lang w:eastAsia="zh-CN"/>
        </w:rPr>
        <w:t>-prob</w:t>
      </w:r>
      <w:r w:rsidR="003B309A">
        <w:rPr>
          <w:lang w:eastAsia="zh-CN"/>
        </w:rPr>
        <w:t>l</w:t>
      </w:r>
      <w:r w:rsidRPr="009F5662">
        <w:rPr>
          <w:lang w:eastAsia="zh-CN"/>
        </w:rPr>
        <w:t>ématisation</w:t>
      </w:r>
      <w:r>
        <w:rPr>
          <w:lang w:eastAsia="zh-CN"/>
        </w:rPr>
        <w:t xml:space="preserve">) </w:t>
      </w:r>
      <w:r w:rsidR="00A93580">
        <w:t>qui explicite pour chaque élément les attentes d’Innoviris.</w:t>
      </w:r>
    </w:p>
    <w:p w14:paraId="10E8DB0A" w14:textId="77777777" w:rsidR="00B73416" w:rsidRDefault="00C33D28" w:rsidP="00DF5ECF">
      <w:pPr>
        <w:rPr>
          <w:lang w:eastAsia="zh-CN"/>
        </w:rPr>
      </w:pPr>
      <w:r>
        <w:rPr>
          <w:lang w:eastAsia="zh-CN"/>
        </w:rPr>
        <w:t xml:space="preserve">Nous vous invitons à remplir le formulaire de façon la plus explicite et concise possible. L’expérience montre que de trop longs discours ou un langage trop technique ont tendance à affaiblir la clarté des intentions du projet et sa capacité à entrer en </w:t>
      </w:r>
      <w:proofErr w:type="spellStart"/>
      <w:r>
        <w:rPr>
          <w:lang w:eastAsia="zh-CN"/>
        </w:rPr>
        <w:t>co-création</w:t>
      </w:r>
      <w:proofErr w:type="spellEnd"/>
      <w:r>
        <w:rPr>
          <w:lang w:eastAsia="zh-CN"/>
        </w:rPr>
        <w:t>. Nous ne nous attendons pas à avoir de longs textes pour chaque section et vous invitons à répondre uniquement à la question posée. Nous vous suggérons donc de prendre d’abord connaissance de l’ensemble des questions posées avant de vous lancer dans la rédaction.</w:t>
      </w:r>
    </w:p>
    <w:p w14:paraId="4CA8FAC2" w14:textId="593BD559" w:rsidR="0000150B" w:rsidRDefault="0000150B" w:rsidP="0000150B">
      <w:pPr>
        <w:spacing w:before="120" w:after="0" w:line="85" w:lineRule="atLeast"/>
        <w:rPr>
          <w:ins w:id="5" w:author="Xavier Hulhoven" w:date="2023-12-20T15:47:00Z"/>
          <w:color w:val="000000"/>
          <w:shd w:val="clear" w:color="auto" w:fill="FFFFFF"/>
        </w:rPr>
      </w:pPr>
      <w:r w:rsidRPr="002C55F3">
        <w:t xml:space="preserve">ATTENTION : seules les informations présentes dans ce formulaire </w:t>
      </w:r>
      <w:r>
        <w:t xml:space="preserve">et dans les annexes demandées </w:t>
      </w:r>
      <w:r w:rsidRPr="002C55F3">
        <w:t xml:space="preserve">seront prises en considération. Innoviris ne </w:t>
      </w:r>
      <w:r w:rsidRPr="00B877C1">
        <w:t>garantit</w:t>
      </w:r>
      <w:r w:rsidRPr="002C55F3">
        <w:t xml:space="preserve"> pas la prise en considération d’autres informations éventuellement fournies via d’autres média tels que des annexes </w:t>
      </w:r>
      <w:r>
        <w:t xml:space="preserve">supplémentaires </w:t>
      </w:r>
      <w:r w:rsidRPr="002C55F3">
        <w:t>ou liens</w:t>
      </w:r>
      <w:r w:rsidR="00287DE1">
        <w:t xml:space="preserve"> </w:t>
      </w:r>
      <w:r w:rsidR="00287DE1">
        <w:rPr>
          <w:rStyle w:val="cf01"/>
        </w:rPr>
        <w:t>hypertextes</w:t>
      </w:r>
      <w:r w:rsidR="00287DE1">
        <w:t>.</w:t>
      </w:r>
    </w:p>
    <w:p w14:paraId="10E8DB0C" w14:textId="489A0A15" w:rsidR="00B73416" w:rsidRDefault="00C33D28" w:rsidP="00DF5ECF">
      <w:pPr>
        <w:rPr>
          <w:lang w:eastAsia="zh-CN"/>
        </w:rPr>
      </w:pPr>
      <w:r>
        <w:rPr>
          <w:lang w:eastAsia="zh-CN"/>
        </w:rPr>
        <w:t>Si vous rencontrez des difficultés pour fournir un des éléments demandés, nous vous invitons à contacter Xavier Hulhoven (</w:t>
      </w:r>
      <w:hyperlink r:id="rId15" w:history="1">
        <w:r w:rsidR="00F13094" w:rsidRPr="002D01DA">
          <w:rPr>
            <w:rStyle w:val="Lienhypertexte"/>
            <w:lang w:eastAsia="zh-CN"/>
          </w:rPr>
          <w:t>xhulhoven@innoviris.brussels</w:t>
        </w:r>
      </w:hyperlink>
      <w:r>
        <w:rPr>
          <w:lang w:eastAsia="zh-CN"/>
        </w:rPr>
        <w:t>).</w:t>
      </w:r>
    </w:p>
    <w:p w14:paraId="24988276" w14:textId="77777777" w:rsidR="00F13094" w:rsidRDefault="00F13094" w:rsidP="00F13094">
      <w:pPr>
        <w:pStyle w:val="Titre1"/>
      </w:pPr>
      <w:bookmarkStart w:id="6" w:name="_Toc159315214"/>
      <w:r>
        <w:t>Règlement Général sur la Protection des Données</w:t>
      </w:r>
      <w:bookmarkEnd w:id="6"/>
    </w:p>
    <w:p w14:paraId="09D1B8D2" w14:textId="77777777" w:rsidR="00F13094" w:rsidRDefault="00F13094" w:rsidP="00F13094">
      <w:r>
        <w:t xml:space="preserve">Les données personnelles collectées par Innoviris, le responsable de traitement, au moyen de ce formulaire ont pour finalité le traitement de votre demande de subside (ce qui implique notamment l’analyse, l’évaluation par Innoviris et, le cas échéant, un jury externe). Leur traitement repose sur le traitement nécessaire au respect d'une obligation légale à laquelle le responsable du traitement est soumis et à l'exécution d'une mission d'intérêt public ou relevant de l'exercice de l'autorité publique dont est investi le responsable du traitement. 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w:t>
      </w:r>
      <w:proofErr w:type="spellStart"/>
      <w:r>
        <w:t>dpo@innoviris.brussels</w:t>
      </w:r>
      <w:proofErr w:type="spellEnd"/>
      <w:r>
        <w:t xml:space="preserve"> ou consulter notre page web "vie privée".</w:t>
      </w:r>
    </w:p>
    <w:p w14:paraId="095FB2CD" w14:textId="77777777" w:rsidR="00F13094" w:rsidRDefault="00F13094" w:rsidP="00DF5ECF">
      <w:pPr>
        <w:rPr>
          <w:lang w:eastAsia="zh-CN"/>
        </w:rPr>
      </w:pPr>
    </w:p>
    <w:p w14:paraId="10E8DB0D" w14:textId="77777777" w:rsidR="00B73416" w:rsidRDefault="00C33D28" w:rsidP="00DF5ECF">
      <w:pPr>
        <w:rPr>
          <w:lang w:eastAsia="zh-CN"/>
        </w:rPr>
      </w:pPr>
      <w:r>
        <w:rPr>
          <w:lang w:eastAsia="zh-CN"/>
        </w:rPr>
        <w:br w:type="page"/>
      </w:r>
    </w:p>
    <w:p w14:paraId="10E8DB0E" w14:textId="77777777" w:rsidR="00B73416" w:rsidRDefault="00C33D28" w:rsidP="00DF5ECF">
      <w:pPr>
        <w:pStyle w:val="Titre1"/>
      </w:pPr>
      <w:bookmarkStart w:id="7" w:name="_Toc159315215"/>
      <w:r>
        <w:lastRenderedPageBreak/>
        <w:t>Fiche synthétique</w:t>
      </w:r>
      <w:bookmarkEnd w:id="7"/>
    </w:p>
    <w:p w14:paraId="10E8DB0F" w14:textId="77777777" w:rsidR="00B73416" w:rsidRDefault="00B73416" w:rsidP="00DF5ECF">
      <w:pPr>
        <w:rPr>
          <w:lang w:eastAsia="zh-CN"/>
        </w:rPr>
      </w:pPr>
    </w:p>
    <w:p w14:paraId="10E8DB10" w14:textId="77777777" w:rsidR="00B73416" w:rsidRDefault="00C33D28" w:rsidP="00DF5ECF">
      <w:pPr>
        <w:pStyle w:val="Titre2"/>
      </w:pPr>
      <w:bookmarkStart w:id="8" w:name="__RefHeading__1273_76446037"/>
      <w:bookmarkStart w:id="9" w:name="_Toc159315216"/>
      <w:bookmarkEnd w:id="8"/>
      <w:r>
        <w:t>Titre du projet :</w:t>
      </w:r>
      <w:bookmarkEnd w:id="9"/>
      <w:r>
        <w:t xml:space="preserve"> </w:t>
      </w:r>
    </w:p>
    <w:p w14:paraId="10E8DB12" w14:textId="77777777" w:rsidR="00B73416" w:rsidRDefault="00C33D28" w:rsidP="00DF5ECF">
      <w:pPr>
        <w:pStyle w:val="Titre2"/>
      </w:pPr>
      <w:bookmarkStart w:id="10" w:name="_Toc155607818"/>
      <w:bookmarkStart w:id="11" w:name="_Toc159315217"/>
      <w:bookmarkEnd w:id="10"/>
      <w:r>
        <w:t>Acronyme :</w:t>
      </w:r>
      <w:bookmarkEnd w:id="11"/>
    </w:p>
    <w:p w14:paraId="10E8DB14" w14:textId="77777777" w:rsidR="00B73416" w:rsidRDefault="00C33D28" w:rsidP="00DF5ECF">
      <w:pPr>
        <w:pStyle w:val="Titre2"/>
      </w:pPr>
      <w:bookmarkStart w:id="12" w:name="_Toc155607820"/>
      <w:bookmarkStart w:id="13" w:name="_Toc159315218"/>
      <w:bookmarkEnd w:id="12"/>
      <w:r>
        <w:t>Nom du Partenaire 1 (coordinateur):</w:t>
      </w:r>
      <w:bookmarkEnd w:id="13"/>
      <w:r>
        <w:t xml:space="preserve"> </w:t>
      </w:r>
    </w:p>
    <w:p w14:paraId="10E8DB17" w14:textId="77777777" w:rsidR="00B73416" w:rsidRDefault="00C33D28" w:rsidP="00DF5ECF">
      <w:pPr>
        <w:pStyle w:val="Titre2"/>
      </w:pPr>
      <w:bookmarkStart w:id="14" w:name="_Toc155607822"/>
      <w:bookmarkStart w:id="15" w:name="_Toc155607823"/>
      <w:bookmarkStart w:id="16" w:name="_Toc159315219"/>
      <w:bookmarkEnd w:id="14"/>
      <w:bookmarkEnd w:id="15"/>
      <w:r>
        <w:t>Nom du Partenaire X  (si d’application):</w:t>
      </w:r>
      <w:bookmarkEnd w:id="16"/>
    </w:p>
    <w:p w14:paraId="10E8DB18" w14:textId="77777777" w:rsidR="00B73416" w:rsidRDefault="00C33D28" w:rsidP="00DF5ECF">
      <w:pPr>
        <w:pStyle w:val="Titre2"/>
      </w:pPr>
      <w:bookmarkStart w:id="17" w:name="_Toc159315220"/>
      <w:r>
        <w:t>Durée globale du projet :</w:t>
      </w:r>
      <w:bookmarkEnd w:id="17"/>
    </w:p>
    <w:p w14:paraId="10E8DB19" w14:textId="2AF394B4" w:rsidR="00B73416" w:rsidRDefault="00C33D28" w:rsidP="00DF5ECF">
      <w:r>
        <w:t>Pour rappel</w:t>
      </w:r>
      <w:r w:rsidR="003B309A">
        <w:t>,</w:t>
      </w:r>
      <w:r>
        <w:t xml:space="preserve"> la durée est de maximum 15 mois.</w:t>
      </w:r>
    </w:p>
    <w:p w14:paraId="10E8DB1A" w14:textId="77777777" w:rsidR="00B73416" w:rsidRDefault="00C33D28" w:rsidP="00DF5ECF">
      <w:pPr>
        <w:pStyle w:val="Titre2"/>
      </w:pPr>
      <w:bookmarkStart w:id="18" w:name="_Toc159315221"/>
      <w:r>
        <w:t>Budget total :</w:t>
      </w:r>
      <w:bookmarkEnd w:id="18"/>
    </w:p>
    <w:p w14:paraId="10E8DB1B" w14:textId="77777777" w:rsidR="00B73416" w:rsidRDefault="009003CD" w:rsidP="00DF5ECF">
      <w:r>
        <w:pict w14:anchorId="10E8DB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50pt;height:50pt;z-index:251657728;visibility:hidden" filled="t" stroked="t">
            <v:stroke joinstyle="round"/>
            <v:path o:extrusionok="t" gradientshapeok="f" o:connecttype="segments"/>
            <o:lock v:ext="edit" aspectratio="f" selection="t"/>
          </v:shape>
        </w:pict>
      </w:r>
      <w:r w:rsidR="00C33D28">
        <w:object w:dxaOrig="5274" w:dyaOrig="1326" w14:anchorId="10E8DBFA">
          <v:shape id="_x0000_i1025" type="#_x0000_t75" style="width:298.8pt;height:75.6pt;mso-wrap-distance-left:0;mso-wrap-distance-top:0;mso-wrap-distance-right:0;mso-wrap-distance-bottom:0" o:ole="">
            <v:imagedata r:id="rId16" o:title=""/>
            <v:path textboxrect="0,0,0,0"/>
          </v:shape>
          <o:OLEObject Type="Embed" ProgID="Excel.Sheet.12" ShapeID="_x0000_i1025" DrawAspect="Content" ObjectID="_1769933590" r:id="rId17"/>
        </w:object>
      </w:r>
    </w:p>
    <w:p w14:paraId="10E8DB1C" w14:textId="77777777" w:rsidR="00B73416" w:rsidRDefault="00C33D28" w:rsidP="00DF5ECF">
      <w:pPr>
        <w:pStyle w:val="Titre2"/>
      </w:pPr>
      <w:bookmarkStart w:id="19" w:name="_Toc159315222"/>
      <w:r>
        <w:t>Date de démarrage du projet souhaitée</w:t>
      </w:r>
      <w:bookmarkEnd w:id="19"/>
    </w:p>
    <w:p w14:paraId="10E8DB1D" w14:textId="77777777" w:rsidR="00B73416" w:rsidRDefault="00C33D28" w:rsidP="00DF5ECF">
      <w:pPr>
        <w:pStyle w:val="Titre2"/>
      </w:pPr>
      <w:bookmarkStart w:id="20" w:name="_Toc159315223"/>
      <w:r>
        <w:t>Mots-clefs:</w:t>
      </w:r>
      <w:bookmarkEnd w:id="20"/>
    </w:p>
    <w:p w14:paraId="10E8DB1F" w14:textId="77777777" w:rsidR="00B73416" w:rsidRDefault="00C33D28" w:rsidP="00DF5ECF">
      <w:pPr>
        <w:pStyle w:val="Titre2"/>
      </w:pPr>
      <w:bookmarkStart w:id="21" w:name="_Toc155607829"/>
      <w:bookmarkStart w:id="22" w:name="_Toc159315224"/>
      <w:bookmarkEnd w:id="21"/>
      <w:r>
        <w:t>Secteur d’application</w:t>
      </w:r>
      <w:bookmarkEnd w:id="22"/>
    </w:p>
    <w:p w14:paraId="10E8DB20" w14:textId="77777777" w:rsidR="00B73416" w:rsidRDefault="00C33D28" w:rsidP="00DF5ECF">
      <w:r>
        <w:t xml:space="preserve">Innoviris doit faire référence à des indicateurs sectoriels génériques. Merci de cocher un secteur d’application du projet parmi les 8 proposés (ne cocher qu’un secteur).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2"/>
        <w:gridCol w:w="3926"/>
      </w:tblGrid>
      <w:tr w:rsidR="00B73416" w14:paraId="10E8DB2A" w14:textId="77777777">
        <w:tc>
          <w:tcPr>
            <w:tcW w:w="5665" w:type="dxa"/>
          </w:tcPr>
          <w:p w14:paraId="10E8DB21" w14:textId="77777777" w:rsidR="00B73416" w:rsidRDefault="00C33D28" w:rsidP="00BC5F4E">
            <w:pPr>
              <w:pStyle w:val="Paragraphedeliste"/>
              <w:numPr>
                <w:ilvl w:val="0"/>
                <w:numId w:val="4"/>
              </w:numPr>
            </w:pPr>
            <w:r>
              <w:t>ICT/Telecom</w:t>
            </w:r>
          </w:p>
          <w:p w14:paraId="10E8DB22" w14:textId="77777777" w:rsidR="00B73416" w:rsidRDefault="00C33D28" w:rsidP="00BC5F4E">
            <w:pPr>
              <w:pStyle w:val="Paragraphedeliste"/>
              <w:numPr>
                <w:ilvl w:val="0"/>
                <w:numId w:val="4"/>
              </w:numPr>
            </w:pPr>
            <w:r>
              <w:t>Chimie/matériaux</w:t>
            </w:r>
          </w:p>
          <w:p w14:paraId="10E8DB23" w14:textId="77777777" w:rsidR="00B73416" w:rsidRDefault="00C33D28" w:rsidP="00BC5F4E">
            <w:pPr>
              <w:pStyle w:val="Paragraphedeliste"/>
              <w:numPr>
                <w:ilvl w:val="0"/>
                <w:numId w:val="4"/>
              </w:numPr>
            </w:pPr>
            <w:r>
              <w:t>Environnement / Energie / Transport &amp; Mobilité</w:t>
            </w:r>
          </w:p>
          <w:p w14:paraId="10E8DB24" w14:textId="77777777" w:rsidR="00B73416" w:rsidRDefault="00C33D28" w:rsidP="00BC5F4E">
            <w:pPr>
              <w:pStyle w:val="Paragraphedeliste"/>
              <w:numPr>
                <w:ilvl w:val="0"/>
                <w:numId w:val="4"/>
              </w:numPr>
            </w:pPr>
            <w:r>
              <w:t>Santé &amp; Biologie</w:t>
            </w:r>
          </w:p>
        </w:tc>
        <w:tc>
          <w:tcPr>
            <w:tcW w:w="3963" w:type="dxa"/>
          </w:tcPr>
          <w:p w14:paraId="10E8DB25" w14:textId="77777777" w:rsidR="00B73416" w:rsidRDefault="00C33D28" w:rsidP="00BC5F4E">
            <w:pPr>
              <w:pStyle w:val="Paragraphedeliste"/>
              <w:numPr>
                <w:ilvl w:val="0"/>
                <w:numId w:val="4"/>
              </w:numPr>
            </w:pPr>
            <w:r>
              <w:t>Construction/urbanisme</w:t>
            </w:r>
          </w:p>
          <w:p w14:paraId="10E8DB26" w14:textId="77777777" w:rsidR="00B73416" w:rsidRDefault="00C33D28" w:rsidP="00BC5F4E">
            <w:pPr>
              <w:pStyle w:val="Paragraphedeliste"/>
              <w:numPr>
                <w:ilvl w:val="0"/>
                <w:numId w:val="4"/>
              </w:numPr>
            </w:pPr>
            <w:r>
              <w:t>Industrie/robotique</w:t>
            </w:r>
          </w:p>
          <w:p w14:paraId="10E8DB27" w14:textId="77777777" w:rsidR="00B73416" w:rsidRDefault="00C33D28" w:rsidP="00BC5F4E">
            <w:pPr>
              <w:pStyle w:val="Paragraphedeliste"/>
              <w:numPr>
                <w:ilvl w:val="0"/>
                <w:numId w:val="4"/>
              </w:numPr>
            </w:pPr>
            <w:r>
              <w:t>Economie/management/droit</w:t>
            </w:r>
          </w:p>
          <w:p w14:paraId="10E8DB28" w14:textId="77777777" w:rsidR="00B73416" w:rsidRDefault="00C33D28" w:rsidP="00BC5F4E">
            <w:pPr>
              <w:pStyle w:val="Paragraphedeliste"/>
              <w:numPr>
                <w:ilvl w:val="0"/>
                <w:numId w:val="4"/>
              </w:numPr>
            </w:pPr>
            <w:r>
              <w:t>Art, éducation et société</w:t>
            </w:r>
          </w:p>
          <w:p w14:paraId="10E8DB29" w14:textId="77777777" w:rsidR="00B73416" w:rsidRDefault="00B73416" w:rsidP="00BC5F4E"/>
        </w:tc>
      </w:tr>
    </w:tbl>
    <w:p w14:paraId="10E8DB2B" w14:textId="77777777" w:rsidR="00B73416" w:rsidRDefault="00C33D28" w:rsidP="00DF5ECF">
      <w:pPr>
        <w:rPr>
          <w:b/>
        </w:rPr>
      </w:pPr>
      <w:r>
        <w:t>Ci-dessous, des exemples de sous-secteurs attachés aux secteurs d’application</w:t>
      </w:r>
    </w:p>
    <w:tbl>
      <w:tblP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16"/>
        <w:gridCol w:w="6418"/>
      </w:tblGrid>
      <w:tr w:rsidR="00B73416" w14:paraId="10E8DB2E" w14:textId="77777777">
        <w:trPr>
          <w:trHeight w:val="284"/>
        </w:trPr>
        <w:tc>
          <w:tcPr>
            <w:tcW w:w="2575" w:type="dxa"/>
            <w:shd w:val="clear" w:color="auto" w:fill="auto"/>
            <w:vAlign w:val="bottom"/>
          </w:tcPr>
          <w:p w14:paraId="10E8DB2C" w14:textId="77777777" w:rsidR="00B73416" w:rsidRDefault="00C33D28" w:rsidP="00DF5ECF">
            <w:r>
              <w:t>Secteurs d’application</w:t>
            </w:r>
          </w:p>
        </w:tc>
        <w:tc>
          <w:tcPr>
            <w:tcW w:w="6659" w:type="dxa"/>
          </w:tcPr>
          <w:p w14:paraId="10E8DB2D" w14:textId="77777777" w:rsidR="00B73416" w:rsidRDefault="00C33D28" w:rsidP="00DF5ECF">
            <w:r>
              <w:t>Exemples de sous-secteurs rattachés</w:t>
            </w:r>
          </w:p>
        </w:tc>
      </w:tr>
      <w:tr w:rsidR="00B73416" w14:paraId="10E8DB31" w14:textId="77777777">
        <w:trPr>
          <w:trHeight w:val="284"/>
        </w:trPr>
        <w:tc>
          <w:tcPr>
            <w:tcW w:w="2575" w:type="dxa"/>
            <w:shd w:val="clear" w:color="auto" w:fill="auto"/>
            <w:vAlign w:val="center"/>
          </w:tcPr>
          <w:p w14:paraId="10E8DB2F" w14:textId="77777777" w:rsidR="00B73416" w:rsidRDefault="00C33D28" w:rsidP="00DF5ECF">
            <w:r>
              <w:t>ICT/Telecom</w:t>
            </w:r>
          </w:p>
        </w:tc>
        <w:tc>
          <w:tcPr>
            <w:tcW w:w="6659" w:type="dxa"/>
          </w:tcPr>
          <w:p w14:paraId="10E8DB30" w14:textId="77777777" w:rsidR="00B73416" w:rsidRDefault="00C33D28" w:rsidP="00DF5ECF">
            <w:r>
              <w:t>Software, Hardware, Data, Réseaux, Sécurité</w:t>
            </w:r>
          </w:p>
        </w:tc>
      </w:tr>
      <w:tr w:rsidR="00B73416" w:rsidRPr="009003CD" w14:paraId="10E8DB34" w14:textId="77777777">
        <w:trPr>
          <w:trHeight w:val="569"/>
        </w:trPr>
        <w:tc>
          <w:tcPr>
            <w:tcW w:w="2575" w:type="dxa"/>
            <w:shd w:val="clear" w:color="auto" w:fill="auto"/>
            <w:vAlign w:val="bottom"/>
          </w:tcPr>
          <w:p w14:paraId="10E8DB32" w14:textId="77777777" w:rsidR="00B73416" w:rsidRDefault="00C33D28" w:rsidP="00DF5ECF">
            <w:r>
              <w:t>Chimie/matériaux</w:t>
            </w:r>
          </w:p>
        </w:tc>
        <w:tc>
          <w:tcPr>
            <w:tcW w:w="6659" w:type="dxa"/>
          </w:tcPr>
          <w:p w14:paraId="10E8DB33" w14:textId="77777777" w:rsidR="00B73416" w:rsidRDefault="00C33D28" w:rsidP="00DF5ECF">
            <w:pPr>
              <w:rPr>
                <w:lang w:val="en-GB"/>
              </w:rPr>
            </w:pPr>
            <w:r>
              <w:rPr>
                <w:lang w:val="en-GB"/>
              </w:rPr>
              <w:t>Chimie, Additive manufacturing, Advanced materials</w:t>
            </w:r>
          </w:p>
        </w:tc>
      </w:tr>
      <w:tr w:rsidR="00B73416" w14:paraId="10E8DB37" w14:textId="77777777">
        <w:trPr>
          <w:trHeight w:val="569"/>
        </w:trPr>
        <w:tc>
          <w:tcPr>
            <w:tcW w:w="2575" w:type="dxa"/>
            <w:shd w:val="clear" w:color="auto" w:fill="auto"/>
            <w:vAlign w:val="center"/>
          </w:tcPr>
          <w:p w14:paraId="10E8DB35" w14:textId="77777777" w:rsidR="00B73416" w:rsidRDefault="00C33D28" w:rsidP="00DF5ECF">
            <w:r>
              <w:t>Environnement / Energie / Transport &amp; Mobilité</w:t>
            </w:r>
          </w:p>
        </w:tc>
        <w:tc>
          <w:tcPr>
            <w:tcW w:w="6659" w:type="dxa"/>
          </w:tcPr>
          <w:p w14:paraId="10E8DB36" w14:textId="77777777" w:rsidR="00B73416" w:rsidRDefault="00C33D28" w:rsidP="00DF5ECF">
            <w:r>
              <w:t>Mobilité, Logistique, Réseaux et stockage énergétique</w:t>
            </w:r>
          </w:p>
        </w:tc>
      </w:tr>
      <w:tr w:rsidR="00B73416" w14:paraId="10E8DB3A" w14:textId="77777777">
        <w:trPr>
          <w:trHeight w:val="284"/>
        </w:trPr>
        <w:tc>
          <w:tcPr>
            <w:tcW w:w="2575" w:type="dxa"/>
            <w:shd w:val="clear" w:color="auto" w:fill="auto"/>
            <w:vAlign w:val="center"/>
          </w:tcPr>
          <w:p w14:paraId="10E8DB38" w14:textId="77777777" w:rsidR="00B73416" w:rsidRDefault="00C33D28" w:rsidP="00DF5ECF">
            <w:r>
              <w:t>Santé &amp; Biologie</w:t>
            </w:r>
          </w:p>
        </w:tc>
        <w:tc>
          <w:tcPr>
            <w:tcW w:w="6659" w:type="dxa"/>
          </w:tcPr>
          <w:p w14:paraId="10E8DB39" w14:textId="77777777" w:rsidR="00B73416" w:rsidRDefault="00C33D28" w:rsidP="00DF5ECF">
            <w:r>
              <w:t>Biotechnologie, Pharmacie, Médecine, e-santé, dispositifs médicaux</w:t>
            </w:r>
          </w:p>
        </w:tc>
      </w:tr>
      <w:tr w:rsidR="00B73416" w14:paraId="10E8DB3D" w14:textId="77777777">
        <w:trPr>
          <w:trHeight w:val="284"/>
        </w:trPr>
        <w:tc>
          <w:tcPr>
            <w:tcW w:w="2575" w:type="dxa"/>
            <w:shd w:val="clear" w:color="auto" w:fill="auto"/>
            <w:vAlign w:val="center"/>
          </w:tcPr>
          <w:p w14:paraId="10E8DB3B" w14:textId="77777777" w:rsidR="00B73416" w:rsidRDefault="00C33D28" w:rsidP="00DF5ECF">
            <w:r>
              <w:lastRenderedPageBreak/>
              <w:t xml:space="preserve">Construction/urbanisme </w:t>
            </w:r>
          </w:p>
        </w:tc>
        <w:tc>
          <w:tcPr>
            <w:tcW w:w="6659" w:type="dxa"/>
          </w:tcPr>
          <w:p w14:paraId="10E8DB3C" w14:textId="77777777" w:rsidR="00B73416" w:rsidRDefault="00C33D28" w:rsidP="00DF5ECF">
            <w:r>
              <w:t xml:space="preserve">Urbanisme &amp; Géographie Sociale, </w:t>
            </w:r>
            <w:proofErr w:type="spellStart"/>
            <w:r>
              <w:t>Eco-construction</w:t>
            </w:r>
            <w:proofErr w:type="spellEnd"/>
            <w:r>
              <w:t>, Architecture</w:t>
            </w:r>
          </w:p>
        </w:tc>
      </w:tr>
      <w:tr w:rsidR="00B73416" w14:paraId="10E8DB40" w14:textId="77777777">
        <w:trPr>
          <w:trHeight w:val="284"/>
        </w:trPr>
        <w:tc>
          <w:tcPr>
            <w:tcW w:w="2575" w:type="dxa"/>
            <w:vAlign w:val="center"/>
          </w:tcPr>
          <w:p w14:paraId="10E8DB3E" w14:textId="77777777" w:rsidR="00B73416" w:rsidRDefault="00C33D28" w:rsidP="00DF5ECF">
            <w:r>
              <w:t>Industrie/robotique</w:t>
            </w:r>
          </w:p>
        </w:tc>
        <w:tc>
          <w:tcPr>
            <w:tcW w:w="6659" w:type="dxa"/>
          </w:tcPr>
          <w:p w14:paraId="10E8DB3F" w14:textId="77777777" w:rsidR="00B73416" w:rsidRDefault="00C33D28" w:rsidP="00DF5ECF">
            <w:r>
              <w:t>Production industrielle, Industrie 4.0</w:t>
            </w:r>
          </w:p>
        </w:tc>
      </w:tr>
      <w:tr w:rsidR="00B73416" w14:paraId="10E8DB43" w14:textId="77777777">
        <w:trPr>
          <w:trHeight w:val="284"/>
        </w:trPr>
        <w:tc>
          <w:tcPr>
            <w:tcW w:w="2575" w:type="dxa"/>
            <w:shd w:val="clear" w:color="auto" w:fill="auto"/>
            <w:vAlign w:val="center"/>
          </w:tcPr>
          <w:p w14:paraId="10E8DB41" w14:textId="77777777" w:rsidR="00B73416" w:rsidRDefault="00C33D28" w:rsidP="00DF5ECF">
            <w:r>
              <w:t>Economie/management/droit</w:t>
            </w:r>
          </w:p>
        </w:tc>
        <w:tc>
          <w:tcPr>
            <w:tcW w:w="6659" w:type="dxa"/>
          </w:tcPr>
          <w:p w14:paraId="10E8DB42" w14:textId="77777777" w:rsidR="00B73416" w:rsidRDefault="00C33D28" w:rsidP="00DF5ECF">
            <w:r>
              <w:t>Economie &amp; Management, Economie sociale, Droit &amp; Politique, RH, Finance/assurance, Consulting</w:t>
            </w:r>
          </w:p>
        </w:tc>
      </w:tr>
      <w:tr w:rsidR="00B73416" w14:paraId="10E8DB46" w14:textId="77777777">
        <w:trPr>
          <w:trHeight w:val="284"/>
        </w:trPr>
        <w:tc>
          <w:tcPr>
            <w:tcW w:w="2575" w:type="dxa"/>
            <w:shd w:val="clear" w:color="auto" w:fill="auto"/>
            <w:vAlign w:val="center"/>
          </w:tcPr>
          <w:p w14:paraId="10E8DB44" w14:textId="77777777" w:rsidR="00B73416" w:rsidRDefault="00C33D28" w:rsidP="00DF5ECF">
            <w:r>
              <w:t>Art, éducation et société</w:t>
            </w:r>
          </w:p>
        </w:tc>
        <w:tc>
          <w:tcPr>
            <w:tcW w:w="6659" w:type="dxa"/>
          </w:tcPr>
          <w:p w14:paraId="10E8DB45" w14:textId="77777777" w:rsidR="00B73416" w:rsidRDefault="00C33D28" w:rsidP="00DF5ECF">
            <w:r>
              <w:t>Psychologie, Communication &amp; Education, Philosophie, Arts &amp; Lettres, Industries culturelles et créatives, Alimentation durable, Administrations publiques et politiques, Sciences sociales</w:t>
            </w:r>
          </w:p>
        </w:tc>
      </w:tr>
    </w:tbl>
    <w:p w14:paraId="10E8DB48" w14:textId="77777777" w:rsidR="00B73416" w:rsidRDefault="00C33D28" w:rsidP="00F13094">
      <w:pPr>
        <w:pStyle w:val="Titre1"/>
      </w:pPr>
      <w:bookmarkStart w:id="23" w:name="_Toc159315225"/>
      <w:r>
        <w:t>Egalité des chances</w:t>
      </w:r>
      <w:bookmarkEnd w:id="23"/>
    </w:p>
    <w:p w14:paraId="10E8DB49" w14:textId="67314085" w:rsidR="00B73416" w:rsidRDefault="00C33D28" w:rsidP="00DF5ECF">
      <w:r>
        <w:t xml:space="preserve">L'égalité des chances est importante pour Innoviris. Un projet </w:t>
      </w:r>
      <w:r w:rsidR="00BC40A9">
        <w:t>en</w:t>
      </w:r>
      <w:r>
        <w:t xml:space="preserve"> </w:t>
      </w:r>
      <w:proofErr w:type="spellStart"/>
      <w:r>
        <w:t>co-création</w:t>
      </w:r>
      <w:proofErr w:type="spellEnd"/>
      <w:r>
        <w:t xml:space="preserve"> ne peut pas forcément éviter toute discrimination. En être conscient est important.</w:t>
      </w:r>
    </w:p>
    <w:p w14:paraId="10E8DB4A" w14:textId="77777777" w:rsidR="00B73416" w:rsidRDefault="00C33D28" w:rsidP="00DF5ECF">
      <w:r>
        <w:t>Estimez-vous que la thématique et/ou les activités du projet peuvent conduire à une discrimination des personnes directement ou indirectement impactées, selon le genre, l’origine ethnique et culturelle, l’orientation sexuelle, l’identité et l’expression de genre, ou l’origine et la situation sociale.</w:t>
      </w:r>
    </w:p>
    <w:p w14:paraId="10E8DB4B" w14:textId="77777777" w:rsidR="00B73416" w:rsidRDefault="00C33D28" w:rsidP="00DF5ECF">
      <w:r>
        <w:t xml:space="preserve">Si oui, </w:t>
      </w:r>
    </w:p>
    <w:p w14:paraId="10E8DB4C" w14:textId="77777777" w:rsidR="00B73416" w:rsidRDefault="00C33D28" w:rsidP="00DF5ECF">
      <w:pPr>
        <w:pStyle w:val="Paragraphedeliste"/>
        <w:numPr>
          <w:ilvl w:val="0"/>
          <w:numId w:val="5"/>
        </w:numPr>
      </w:pPr>
      <w:r>
        <w:t>Quel serait le type de discrimination en lien avec le projet ?</w:t>
      </w:r>
    </w:p>
    <w:p w14:paraId="10E8DB4D" w14:textId="77777777" w:rsidR="00B73416" w:rsidRDefault="00C33D28" w:rsidP="00DF5ECF">
      <w:pPr>
        <w:pStyle w:val="Paragraphedeliste"/>
        <w:numPr>
          <w:ilvl w:val="0"/>
          <w:numId w:val="5"/>
        </w:numPr>
      </w:pPr>
      <w:r>
        <w:t xml:space="preserve">Quelle serait l’ampleur de son impact ? </w:t>
      </w:r>
    </w:p>
    <w:p w14:paraId="10E8DB4E" w14:textId="77777777" w:rsidR="00B73416" w:rsidRDefault="00C33D28" w:rsidP="00DF5ECF">
      <w:pPr>
        <w:pStyle w:val="Paragraphedeliste"/>
        <w:numPr>
          <w:ilvl w:val="0"/>
          <w:numId w:val="5"/>
        </w:numPr>
      </w:pPr>
      <w:r>
        <w:t>Comment en avez-vous tenu compte lors du montage de votre projet ?</w:t>
      </w:r>
    </w:p>
    <w:p w14:paraId="10E8DB4F" w14:textId="77777777" w:rsidR="00B73416" w:rsidRDefault="00C33D28" w:rsidP="00DF5ECF">
      <w:pPr>
        <w:pStyle w:val="Paragraphedeliste"/>
        <w:numPr>
          <w:ilvl w:val="0"/>
          <w:numId w:val="5"/>
        </w:numPr>
      </w:pPr>
      <w:r>
        <w:t>Comment allez-vous assurer le suivi de ces aspects au cours du projet ?</w:t>
      </w:r>
    </w:p>
    <w:p w14:paraId="0EAB4688" w14:textId="77777777" w:rsidR="00EC745F" w:rsidRPr="00895712" w:rsidRDefault="00EC745F" w:rsidP="00EC745F">
      <w:pPr>
        <w:pStyle w:val="Titre1"/>
      </w:pPr>
      <w:bookmarkStart w:id="24" w:name="_Toc153873788"/>
      <w:bookmarkStart w:id="25" w:name="_Toc157607984"/>
      <w:bookmarkStart w:id="26" w:name="_Toc159314850"/>
      <w:bookmarkStart w:id="27" w:name="_Toc159315099"/>
      <w:bookmarkStart w:id="28" w:name="_Toc159315226"/>
      <w:r w:rsidRPr="00895712">
        <w:t>L</w:t>
      </w:r>
      <w:r>
        <w:t>ien avec les compétences régionales</w:t>
      </w:r>
      <w:bookmarkEnd w:id="24"/>
      <w:bookmarkEnd w:id="25"/>
      <w:bookmarkEnd w:id="26"/>
      <w:bookmarkEnd w:id="27"/>
      <w:bookmarkEnd w:id="28"/>
    </w:p>
    <w:tbl>
      <w:tblPr>
        <w:tblW w:w="9781" w:type="dxa"/>
        <w:tblInd w:w="-572" w:type="dxa"/>
        <w:tblLayout w:type="fixed"/>
        <w:tblLook w:val="0000" w:firstRow="0" w:lastRow="0" w:firstColumn="0" w:lastColumn="0" w:noHBand="0" w:noVBand="0"/>
      </w:tblPr>
      <w:tblGrid>
        <w:gridCol w:w="9781"/>
      </w:tblGrid>
      <w:tr w:rsidR="00EC745F" w14:paraId="10306B54" w14:textId="77777777" w:rsidTr="003C3A8C">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BD81FB" w14:textId="77777777" w:rsidR="00EC745F" w:rsidRDefault="00EC745F" w:rsidP="003C3A8C"/>
        </w:tc>
      </w:tr>
    </w:tbl>
    <w:p w14:paraId="10E8DB52" w14:textId="230E7355" w:rsidR="00B73416" w:rsidRDefault="00C33D28" w:rsidP="00DF5ECF">
      <w:pPr>
        <w:pStyle w:val="Titre1"/>
      </w:pPr>
      <w:bookmarkStart w:id="29" w:name="_Toc159315227"/>
      <w:r>
        <w:t>Résumé non confidentiel du projet</w:t>
      </w:r>
      <w:bookmarkEnd w:id="29"/>
    </w:p>
    <w:p w14:paraId="10E8DB54" w14:textId="1E9301BE" w:rsidR="00B73416" w:rsidRDefault="00C33D28" w:rsidP="00DF5ECF">
      <w:r>
        <w:br w:type="page"/>
      </w:r>
    </w:p>
    <w:p w14:paraId="10E8DB55" w14:textId="77777777" w:rsidR="00B73416" w:rsidRDefault="00C33D28" w:rsidP="00264790">
      <w:pPr>
        <w:pStyle w:val="Titre1"/>
        <w:numPr>
          <w:ilvl w:val="0"/>
          <w:numId w:val="0"/>
        </w:numPr>
        <w:rPr>
          <w:i/>
          <w:iCs/>
        </w:rPr>
      </w:pPr>
      <w:bookmarkStart w:id="30" w:name="_Toc159315228"/>
      <w:r>
        <w:lastRenderedPageBreak/>
        <w:t>Les partenaires</w:t>
      </w:r>
      <w:bookmarkEnd w:id="30"/>
    </w:p>
    <w:p w14:paraId="10E8DB56" w14:textId="77777777" w:rsidR="00B73416" w:rsidRDefault="00C33D28" w:rsidP="00DF5ECF">
      <w:r>
        <w:t>Le Tableau est à remplir pour chaque partenaire</w:t>
      </w:r>
    </w:p>
    <w:tbl>
      <w:tblPr>
        <w:tblW w:w="10216" w:type="dxa"/>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3121"/>
        <w:gridCol w:w="7095"/>
      </w:tblGrid>
      <w:tr w:rsidR="00B73416" w14:paraId="10E8DB59" w14:textId="77777777">
        <w:tc>
          <w:tcPr>
            <w:tcW w:w="3121" w:type="dxa"/>
            <w:shd w:val="clear" w:color="auto" w:fill="auto"/>
          </w:tcPr>
          <w:p w14:paraId="10E8DB57" w14:textId="77777777" w:rsidR="00B73416" w:rsidRDefault="00C33D28" w:rsidP="00DF5ECF">
            <w:pPr>
              <w:pStyle w:val="Inhoudtabel"/>
            </w:pPr>
            <w:bookmarkStart w:id="31" w:name="__RefHeading__1275_76446037"/>
            <w:bookmarkEnd w:id="31"/>
            <w:r>
              <w:t>Nom de l'organisation</w:t>
            </w:r>
          </w:p>
        </w:tc>
        <w:tc>
          <w:tcPr>
            <w:tcW w:w="7095" w:type="dxa"/>
            <w:shd w:val="clear" w:color="auto" w:fill="auto"/>
          </w:tcPr>
          <w:p w14:paraId="10E8DB58" w14:textId="77777777" w:rsidR="00B73416" w:rsidRDefault="00B73416" w:rsidP="00DF5ECF">
            <w:pPr>
              <w:pStyle w:val="Inhoudtabel"/>
            </w:pPr>
          </w:p>
        </w:tc>
      </w:tr>
      <w:tr w:rsidR="00B73416" w14:paraId="10E8DB5C" w14:textId="77777777">
        <w:tc>
          <w:tcPr>
            <w:tcW w:w="3121" w:type="dxa"/>
            <w:shd w:val="clear" w:color="auto" w:fill="auto"/>
          </w:tcPr>
          <w:p w14:paraId="10E8DB5A" w14:textId="77777777" w:rsidR="00B73416" w:rsidRDefault="00C33D28" w:rsidP="00DF5ECF">
            <w:pPr>
              <w:pStyle w:val="Inhoudtabel"/>
            </w:pPr>
            <w:r>
              <w:t>Forme juridique</w:t>
            </w:r>
          </w:p>
        </w:tc>
        <w:tc>
          <w:tcPr>
            <w:tcW w:w="7095" w:type="dxa"/>
            <w:shd w:val="clear" w:color="auto" w:fill="auto"/>
          </w:tcPr>
          <w:p w14:paraId="10E8DB5B" w14:textId="77777777" w:rsidR="00B73416" w:rsidRDefault="00B73416" w:rsidP="00DF5ECF">
            <w:pPr>
              <w:pStyle w:val="Inhoudtabel"/>
            </w:pPr>
          </w:p>
        </w:tc>
      </w:tr>
      <w:tr w:rsidR="00B73416" w14:paraId="10E8DB5F" w14:textId="77777777">
        <w:tc>
          <w:tcPr>
            <w:tcW w:w="3121" w:type="dxa"/>
            <w:shd w:val="clear" w:color="auto" w:fill="auto"/>
          </w:tcPr>
          <w:p w14:paraId="10E8DB5D" w14:textId="77777777" w:rsidR="00B73416" w:rsidRDefault="00C33D28" w:rsidP="00DF5ECF">
            <w:pPr>
              <w:pStyle w:val="Inhoudtabel"/>
              <w:rPr>
                <w:lang w:val="en-GB"/>
              </w:rPr>
            </w:pPr>
            <w:proofErr w:type="spellStart"/>
            <w:r>
              <w:rPr>
                <w:lang w:val="en-GB"/>
              </w:rPr>
              <w:t>Addresse</w:t>
            </w:r>
            <w:proofErr w:type="spellEnd"/>
            <w:r>
              <w:rPr>
                <w:lang w:val="en-GB"/>
              </w:rPr>
              <w:t xml:space="preserve"> de </w:t>
            </w:r>
            <w:proofErr w:type="spellStart"/>
            <w:r>
              <w:rPr>
                <w:lang w:val="en-GB"/>
              </w:rPr>
              <w:t>l’organisation</w:t>
            </w:r>
            <w:proofErr w:type="spellEnd"/>
          </w:p>
        </w:tc>
        <w:tc>
          <w:tcPr>
            <w:tcW w:w="7095" w:type="dxa"/>
            <w:shd w:val="clear" w:color="auto" w:fill="auto"/>
          </w:tcPr>
          <w:p w14:paraId="10E8DB5E" w14:textId="77777777" w:rsidR="00B73416" w:rsidRDefault="00B73416" w:rsidP="00DF5ECF">
            <w:pPr>
              <w:pStyle w:val="Inhoudtabel"/>
              <w:rPr>
                <w:lang w:val="en-GB"/>
              </w:rPr>
            </w:pPr>
          </w:p>
        </w:tc>
      </w:tr>
      <w:tr w:rsidR="00B73416" w14:paraId="10E8DB63" w14:textId="77777777">
        <w:tc>
          <w:tcPr>
            <w:tcW w:w="10216" w:type="dxa"/>
            <w:gridSpan w:val="2"/>
            <w:shd w:val="clear" w:color="auto" w:fill="auto"/>
          </w:tcPr>
          <w:p w14:paraId="10E8DB60" w14:textId="77777777" w:rsidR="00B73416" w:rsidRDefault="00C33D28" w:rsidP="00DF5ECF">
            <w:pPr>
              <w:pStyle w:val="Inhoudtabel"/>
            </w:pPr>
            <w:r>
              <w:t>Nature de l’organisation</w:t>
            </w:r>
          </w:p>
          <w:p w14:paraId="10E8DB61" w14:textId="77777777" w:rsidR="00B73416" w:rsidRDefault="00C33D28" w:rsidP="00DF5ECF">
            <w:pPr>
              <w:pStyle w:val="Inhoudtabel"/>
            </w:pPr>
            <w:r>
              <w:t xml:space="preserve">Merci de cocher la case adéquate dans le tableau ci-dessous. </w:t>
            </w:r>
          </w:p>
          <w:p w14:paraId="10E8DB62" w14:textId="77777777" w:rsidR="00B73416" w:rsidRDefault="00B73416" w:rsidP="00DF5ECF">
            <w:pPr>
              <w:pStyle w:val="Inhoudtabel"/>
            </w:pPr>
          </w:p>
        </w:tc>
      </w:tr>
      <w:tr w:rsidR="00B73416" w14:paraId="10E8DB83" w14:textId="77777777">
        <w:tc>
          <w:tcPr>
            <w:tcW w:w="10216" w:type="dxa"/>
            <w:gridSpan w:val="2"/>
            <w:shd w:val="clear" w:color="auto" w:fill="auto"/>
          </w:tcPr>
          <w:tbl>
            <w:tblPr>
              <w:tblW w:w="9582" w:type="dxa"/>
              <w:tblLayout w:type="fixed"/>
              <w:tblCellMar>
                <w:left w:w="70" w:type="dxa"/>
                <w:right w:w="70" w:type="dxa"/>
              </w:tblCellMar>
              <w:tblLook w:val="04A0" w:firstRow="1" w:lastRow="0" w:firstColumn="1" w:lastColumn="0" w:noHBand="0" w:noVBand="1"/>
            </w:tblPr>
            <w:tblGrid>
              <w:gridCol w:w="4620"/>
              <w:gridCol w:w="4962"/>
            </w:tblGrid>
            <w:tr w:rsidR="00B73416" w14:paraId="10E8DB66" w14:textId="77777777">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10E8DB64" w14:textId="77777777" w:rsidR="00B73416" w:rsidRDefault="00C33D28" w:rsidP="00DF5ECF">
                  <w:r>
                    <w:t>Organisme de recherche</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10E8DB65" w14:textId="77777777" w:rsidR="00B73416" w:rsidRDefault="00C33D28" w:rsidP="00DF5ECF">
                  <w:r>
                    <w:t> </w:t>
                  </w:r>
                </w:p>
              </w:tc>
            </w:tr>
            <w:tr w:rsidR="00B73416" w14:paraId="10E8DB72" w14:textId="77777777">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10E8DB67" w14:textId="77777777" w:rsidR="00B73416" w:rsidRDefault="00C33D28" w:rsidP="00DF5ECF">
                  <w:pPr>
                    <w:pStyle w:val="Inhoudtabel"/>
                  </w:pPr>
                  <w:r>
                    <w:t xml:space="preserve">Entreprise </w:t>
                  </w:r>
                  <w:r>
                    <w:rPr>
                      <w:rStyle w:val="Appelnotedebasdep"/>
                    </w:rPr>
                    <w:footnoteReference w:id="2"/>
                  </w:r>
                  <w:r>
                    <w:t>.</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B73416" w14:paraId="10E8DB6A" w14:textId="77777777">
                    <w:tc>
                      <w:tcPr>
                        <w:tcW w:w="4460" w:type="dxa"/>
                      </w:tcPr>
                      <w:p w14:paraId="10E8DB68" w14:textId="77777777" w:rsidR="00B73416" w:rsidRDefault="00C33D28" w:rsidP="00DF5ECF">
                        <w:r>
                          <w:t>Petite entreprise</w:t>
                        </w:r>
                      </w:p>
                    </w:tc>
                    <w:tc>
                      <w:tcPr>
                        <w:tcW w:w="352" w:type="dxa"/>
                      </w:tcPr>
                      <w:p w14:paraId="10E8DB69" w14:textId="77777777" w:rsidR="00B73416" w:rsidRDefault="00B73416" w:rsidP="00264790"/>
                    </w:tc>
                  </w:tr>
                  <w:tr w:rsidR="00B73416" w14:paraId="10E8DB6D" w14:textId="77777777">
                    <w:tc>
                      <w:tcPr>
                        <w:tcW w:w="4460" w:type="dxa"/>
                      </w:tcPr>
                      <w:p w14:paraId="10E8DB6B" w14:textId="77777777" w:rsidR="00B73416" w:rsidRDefault="00C33D28" w:rsidP="00DF5ECF">
                        <w:r>
                          <w:t>Moyenne entreprise</w:t>
                        </w:r>
                      </w:p>
                    </w:tc>
                    <w:tc>
                      <w:tcPr>
                        <w:tcW w:w="352" w:type="dxa"/>
                      </w:tcPr>
                      <w:p w14:paraId="10E8DB6C" w14:textId="77777777" w:rsidR="00B73416" w:rsidRDefault="00B73416" w:rsidP="00264790"/>
                    </w:tc>
                  </w:tr>
                  <w:tr w:rsidR="00B73416" w14:paraId="10E8DB70" w14:textId="77777777">
                    <w:tc>
                      <w:tcPr>
                        <w:tcW w:w="4460" w:type="dxa"/>
                      </w:tcPr>
                      <w:p w14:paraId="10E8DB6E" w14:textId="77777777" w:rsidR="00B73416" w:rsidRDefault="00C33D28" w:rsidP="00DF5ECF">
                        <w:r>
                          <w:t>Grande entreprise</w:t>
                        </w:r>
                      </w:p>
                    </w:tc>
                    <w:tc>
                      <w:tcPr>
                        <w:tcW w:w="352" w:type="dxa"/>
                      </w:tcPr>
                      <w:p w14:paraId="10E8DB6F" w14:textId="77777777" w:rsidR="00B73416" w:rsidRDefault="00B73416" w:rsidP="00264790"/>
                    </w:tc>
                  </w:tr>
                </w:tbl>
                <w:p w14:paraId="10E8DB71" w14:textId="77777777" w:rsidR="00B73416" w:rsidRDefault="00B73416" w:rsidP="00DF5ECF"/>
              </w:tc>
            </w:tr>
            <w:tr w:rsidR="00B73416" w14:paraId="10E8DB7E" w14:textId="77777777">
              <w:trPr>
                <w:trHeight w:val="467"/>
              </w:trPr>
              <w:tc>
                <w:tcPr>
                  <w:tcW w:w="4620" w:type="dxa"/>
                  <w:tcBorders>
                    <w:top w:val="none" w:sz="4" w:space="0" w:color="000000"/>
                    <w:left w:val="single" w:sz="4" w:space="0" w:color="auto"/>
                    <w:bottom w:val="single" w:sz="4" w:space="0" w:color="auto"/>
                    <w:right w:val="single" w:sz="4" w:space="0" w:color="auto"/>
                  </w:tcBorders>
                  <w:shd w:val="clear" w:color="auto" w:fill="auto"/>
                  <w:vAlign w:val="bottom"/>
                </w:tcPr>
                <w:p w14:paraId="10E8DB73" w14:textId="77777777" w:rsidR="00B73416" w:rsidRDefault="00C33D28" w:rsidP="00DF5ECF">
                  <w:r>
                    <w:t>Association sans but lucratif</w:t>
                  </w:r>
                  <w:r>
                    <w:rPr>
                      <w:rStyle w:val="Appelnotedebasdep"/>
                      <w:rFonts w:eastAsia="Times New Roman" w:cs="Times New Roman"/>
                      <w:color w:val="000000"/>
                      <w:szCs w:val="22"/>
                    </w:rPr>
                    <w:footnoteReference w:id="3"/>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B73416" w14:paraId="10E8DB76" w14:textId="77777777">
                    <w:tc>
                      <w:tcPr>
                        <w:tcW w:w="4460" w:type="dxa"/>
                      </w:tcPr>
                      <w:p w14:paraId="10E8DB74" w14:textId="77777777" w:rsidR="00B73416" w:rsidRDefault="00C33D28" w:rsidP="00DF5ECF">
                        <w:r>
                          <w:t>Petite ASBL</w:t>
                        </w:r>
                      </w:p>
                    </w:tc>
                    <w:tc>
                      <w:tcPr>
                        <w:tcW w:w="352" w:type="dxa"/>
                      </w:tcPr>
                      <w:p w14:paraId="10E8DB75" w14:textId="77777777" w:rsidR="00B73416" w:rsidRDefault="00B73416" w:rsidP="00264790"/>
                    </w:tc>
                  </w:tr>
                  <w:tr w:rsidR="00B73416" w14:paraId="10E8DB79" w14:textId="77777777">
                    <w:tc>
                      <w:tcPr>
                        <w:tcW w:w="4460" w:type="dxa"/>
                      </w:tcPr>
                      <w:p w14:paraId="10E8DB77" w14:textId="77777777" w:rsidR="00B73416" w:rsidRDefault="00C33D28" w:rsidP="00DF5ECF">
                        <w:r>
                          <w:t>Moyenne ASBL</w:t>
                        </w:r>
                      </w:p>
                    </w:tc>
                    <w:tc>
                      <w:tcPr>
                        <w:tcW w:w="352" w:type="dxa"/>
                      </w:tcPr>
                      <w:p w14:paraId="10E8DB78" w14:textId="77777777" w:rsidR="00B73416" w:rsidRDefault="00B73416" w:rsidP="00264790"/>
                    </w:tc>
                  </w:tr>
                  <w:tr w:rsidR="00B73416" w14:paraId="10E8DB7C" w14:textId="77777777">
                    <w:tc>
                      <w:tcPr>
                        <w:tcW w:w="4460" w:type="dxa"/>
                      </w:tcPr>
                      <w:p w14:paraId="10E8DB7A" w14:textId="77777777" w:rsidR="00B73416" w:rsidRDefault="00C33D28" w:rsidP="00DF5ECF">
                        <w:r>
                          <w:t>Grande ASBL</w:t>
                        </w:r>
                      </w:p>
                    </w:tc>
                    <w:tc>
                      <w:tcPr>
                        <w:tcW w:w="352" w:type="dxa"/>
                      </w:tcPr>
                      <w:p w14:paraId="10E8DB7B" w14:textId="77777777" w:rsidR="00B73416" w:rsidRDefault="00B73416" w:rsidP="00264790"/>
                    </w:tc>
                  </w:tr>
                </w:tbl>
                <w:p w14:paraId="10E8DB7D" w14:textId="77777777" w:rsidR="00B73416" w:rsidRDefault="00B73416" w:rsidP="00DF5ECF"/>
              </w:tc>
            </w:tr>
            <w:tr w:rsidR="00B73416" w14:paraId="10E8DB81" w14:textId="77777777">
              <w:trPr>
                <w:trHeight w:val="467"/>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10E8DB7F" w14:textId="77777777" w:rsidR="00B73416" w:rsidRDefault="00C33D28" w:rsidP="00DF5ECF">
                  <w:pPr>
                    <w:rPr>
                      <w:rFonts w:eastAsia="Times New Roman" w:cs="Times New Roman"/>
                      <w:color w:val="000000"/>
                      <w:szCs w:val="22"/>
                    </w:rPr>
                  </w:pPr>
                  <w:r>
                    <w:t>A</w:t>
                  </w:r>
                  <w:proofErr w:type="spellStart"/>
                  <w:r>
                    <w:rPr>
                      <w:lang w:val="fr-FR"/>
                    </w:rPr>
                    <w:t>utorité</w:t>
                  </w:r>
                  <w:proofErr w:type="spellEnd"/>
                  <w:r>
                    <w:rPr>
                      <w:lang w:val="fr-FR"/>
                    </w:rPr>
                    <w:t xml:space="preserve"> administrative régionale et communale de la Région de Bruxelles capitale</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10E8DB80" w14:textId="77777777" w:rsidR="00B73416" w:rsidRDefault="00B73416" w:rsidP="00DF5ECF"/>
              </w:tc>
            </w:tr>
          </w:tbl>
          <w:p w14:paraId="10E8DB82" w14:textId="77777777" w:rsidR="00B73416" w:rsidRDefault="00B73416" w:rsidP="00DF5ECF">
            <w:pPr>
              <w:pStyle w:val="Inhoudtabel"/>
            </w:pPr>
          </w:p>
        </w:tc>
      </w:tr>
      <w:tr w:rsidR="00B73416" w14:paraId="10E8DB86" w14:textId="77777777">
        <w:tc>
          <w:tcPr>
            <w:tcW w:w="3121" w:type="dxa"/>
            <w:shd w:val="clear" w:color="auto" w:fill="auto"/>
          </w:tcPr>
          <w:p w14:paraId="10E8DB84" w14:textId="77777777" w:rsidR="00B73416" w:rsidRDefault="00C33D28" w:rsidP="00DF5ECF">
            <w:pPr>
              <w:pStyle w:val="Inhoudtabel"/>
            </w:pPr>
            <w:r>
              <w:t>Numéro d'entreprise</w:t>
            </w:r>
          </w:p>
        </w:tc>
        <w:tc>
          <w:tcPr>
            <w:tcW w:w="7095" w:type="dxa"/>
            <w:shd w:val="clear" w:color="auto" w:fill="auto"/>
          </w:tcPr>
          <w:p w14:paraId="10E8DB85" w14:textId="77777777" w:rsidR="00B73416" w:rsidRDefault="00B73416" w:rsidP="00DF5ECF">
            <w:pPr>
              <w:pStyle w:val="Inhoudtabel"/>
            </w:pPr>
          </w:p>
        </w:tc>
      </w:tr>
      <w:tr w:rsidR="00B73416" w14:paraId="10E8DB89" w14:textId="77777777">
        <w:tc>
          <w:tcPr>
            <w:tcW w:w="3121" w:type="dxa"/>
            <w:shd w:val="clear" w:color="auto" w:fill="auto"/>
          </w:tcPr>
          <w:p w14:paraId="10E8DB87" w14:textId="77777777" w:rsidR="00B73416" w:rsidRDefault="00C33D28" w:rsidP="00DF5ECF">
            <w:pPr>
              <w:pStyle w:val="Inhoudtabel"/>
            </w:pPr>
            <w:r>
              <w:t>Numéro de compte bancaire</w:t>
            </w:r>
          </w:p>
        </w:tc>
        <w:tc>
          <w:tcPr>
            <w:tcW w:w="7095" w:type="dxa"/>
            <w:shd w:val="clear" w:color="auto" w:fill="auto"/>
          </w:tcPr>
          <w:p w14:paraId="10E8DB88" w14:textId="77777777" w:rsidR="00B73416" w:rsidRDefault="00B73416" w:rsidP="00DF5ECF">
            <w:pPr>
              <w:pStyle w:val="Inhoudtabel"/>
            </w:pPr>
          </w:p>
        </w:tc>
      </w:tr>
      <w:tr w:rsidR="00B73416" w14:paraId="10E8DB8F" w14:textId="77777777">
        <w:tc>
          <w:tcPr>
            <w:tcW w:w="3121" w:type="dxa"/>
            <w:shd w:val="clear" w:color="auto" w:fill="auto"/>
          </w:tcPr>
          <w:p w14:paraId="10E8DB8A" w14:textId="77777777" w:rsidR="00B73416" w:rsidRDefault="00C33D28" w:rsidP="00DF5ECF">
            <w:pPr>
              <w:pStyle w:val="Inhoudtabel"/>
            </w:pPr>
            <w:r>
              <w:t>Personne de contact</w:t>
            </w:r>
          </w:p>
        </w:tc>
        <w:tc>
          <w:tcPr>
            <w:tcW w:w="7095" w:type="dxa"/>
            <w:shd w:val="clear" w:color="auto" w:fill="auto"/>
          </w:tcPr>
          <w:p w14:paraId="10E8DB8B" w14:textId="77777777" w:rsidR="00B73416" w:rsidRDefault="00C33D28" w:rsidP="00DF5ECF">
            <w:pPr>
              <w:pStyle w:val="Inhoudtabel"/>
            </w:pPr>
            <w:r>
              <w:t>Nom, Prénom</w:t>
            </w:r>
          </w:p>
          <w:p w14:paraId="10E8DB8C" w14:textId="77777777" w:rsidR="00B73416" w:rsidRDefault="00C33D28" w:rsidP="00DF5ECF">
            <w:pPr>
              <w:pStyle w:val="Inhoudtabel"/>
            </w:pPr>
            <w:r>
              <w:t>e-mail</w:t>
            </w:r>
          </w:p>
          <w:p w14:paraId="10E8DB8D" w14:textId="77777777" w:rsidR="00B73416" w:rsidRDefault="00C33D28" w:rsidP="00DF5ECF">
            <w:pPr>
              <w:pStyle w:val="Inhoudtabel"/>
            </w:pPr>
            <w:r>
              <w:t>Tel.</w:t>
            </w:r>
          </w:p>
          <w:p w14:paraId="10E8DB8E" w14:textId="77777777" w:rsidR="00B73416" w:rsidRDefault="00C33D28" w:rsidP="00DF5ECF">
            <w:pPr>
              <w:pStyle w:val="Inhoudtabel"/>
            </w:pPr>
            <w:r>
              <w:t>Adresse</w:t>
            </w:r>
          </w:p>
        </w:tc>
      </w:tr>
      <w:tr w:rsidR="00B73416" w14:paraId="10E8DB94" w14:textId="77777777">
        <w:tc>
          <w:tcPr>
            <w:tcW w:w="3121" w:type="dxa"/>
            <w:shd w:val="clear" w:color="auto" w:fill="auto"/>
          </w:tcPr>
          <w:p w14:paraId="10E8DB90" w14:textId="77777777" w:rsidR="00B73416" w:rsidRDefault="00C33D28" w:rsidP="00DF5ECF">
            <w:pPr>
              <w:pStyle w:val="Inhoudtabel"/>
            </w:pPr>
            <w:r>
              <w:t>Le cas échéant : responsable de laboratoire / service / unité de recherche</w:t>
            </w:r>
          </w:p>
        </w:tc>
        <w:tc>
          <w:tcPr>
            <w:tcW w:w="7095" w:type="dxa"/>
            <w:shd w:val="clear" w:color="auto" w:fill="auto"/>
          </w:tcPr>
          <w:p w14:paraId="10E8DB91" w14:textId="77777777" w:rsidR="00B73416" w:rsidRDefault="00C33D28" w:rsidP="00DF5ECF">
            <w:pPr>
              <w:pStyle w:val="Inhoudtabel"/>
            </w:pPr>
            <w:r>
              <w:t>Nom du laboratoire/service/unité de recherche</w:t>
            </w:r>
          </w:p>
          <w:p w14:paraId="10E8DB92" w14:textId="77777777" w:rsidR="00B73416" w:rsidRDefault="00C33D28" w:rsidP="00DF5ECF">
            <w:pPr>
              <w:pStyle w:val="Inhoudtabel"/>
            </w:pPr>
            <w:r>
              <w:t>Nom, Prénom du responsable</w:t>
            </w:r>
          </w:p>
          <w:p w14:paraId="10E8DB93" w14:textId="77777777" w:rsidR="00B73416" w:rsidRDefault="00B73416" w:rsidP="00DF5ECF">
            <w:pPr>
              <w:pStyle w:val="Inhoudtabel"/>
            </w:pPr>
          </w:p>
        </w:tc>
      </w:tr>
      <w:tr w:rsidR="00B73416" w14:paraId="10E8DB98" w14:textId="77777777">
        <w:tc>
          <w:tcPr>
            <w:tcW w:w="3121" w:type="dxa"/>
            <w:shd w:val="clear" w:color="auto" w:fill="auto"/>
          </w:tcPr>
          <w:p w14:paraId="10E8DB95" w14:textId="77777777" w:rsidR="00B73416" w:rsidRDefault="00C33D28" w:rsidP="00DF5ECF">
            <w:pPr>
              <w:pStyle w:val="Inhoudtabel"/>
            </w:pPr>
            <w:r>
              <w:lastRenderedPageBreak/>
              <w:t>Personne légalement autorisée à engager l’organisation</w:t>
            </w:r>
          </w:p>
        </w:tc>
        <w:tc>
          <w:tcPr>
            <w:tcW w:w="7095" w:type="dxa"/>
            <w:shd w:val="clear" w:color="auto" w:fill="auto"/>
          </w:tcPr>
          <w:p w14:paraId="10E8DB96" w14:textId="77777777" w:rsidR="00B73416" w:rsidRDefault="00C33D28" w:rsidP="00DF5ECF">
            <w:pPr>
              <w:pStyle w:val="Inhoudtabel"/>
            </w:pPr>
            <w:r>
              <w:t>Nom, Prénom</w:t>
            </w:r>
          </w:p>
          <w:p w14:paraId="10E8DB97" w14:textId="77777777" w:rsidR="00B73416" w:rsidRDefault="00C33D28" w:rsidP="00DF5ECF">
            <w:pPr>
              <w:pStyle w:val="Inhoudtabel"/>
            </w:pPr>
            <w:r>
              <w:t>e-mail :</w:t>
            </w:r>
          </w:p>
        </w:tc>
      </w:tr>
      <w:tr w:rsidR="00B73416" w14:paraId="10E8DB9B" w14:textId="77777777">
        <w:tc>
          <w:tcPr>
            <w:tcW w:w="3121" w:type="dxa"/>
            <w:shd w:val="clear" w:color="auto" w:fill="auto"/>
          </w:tcPr>
          <w:p w14:paraId="10E8DB99" w14:textId="77777777" w:rsidR="00B73416" w:rsidRDefault="00C33D28" w:rsidP="00DF5ECF">
            <w:pPr>
              <w:pStyle w:val="Inhoudtabel"/>
              <w:rPr>
                <w:lang w:val="en-GB"/>
              </w:rPr>
            </w:pPr>
            <w:proofErr w:type="spellStart"/>
            <w:r>
              <w:rPr>
                <w:lang w:val="en-GB"/>
              </w:rPr>
              <w:t>Activités</w:t>
            </w:r>
            <w:proofErr w:type="spellEnd"/>
          </w:p>
        </w:tc>
        <w:tc>
          <w:tcPr>
            <w:tcW w:w="7095" w:type="dxa"/>
            <w:shd w:val="clear" w:color="auto" w:fill="auto"/>
          </w:tcPr>
          <w:p w14:paraId="10E8DB9A" w14:textId="20A0493C" w:rsidR="00B73416" w:rsidRDefault="00B73416" w:rsidP="00DF5ECF">
            <w:pPr>
              <w:pStyle w:val="Inhoudtabel"/>
            </w:pPr>
          </w:p>
        </w:tc>
      </w:tr>
      <w:tr w:rsidR="00B73416" w14:paraId="10E8DB9E" w14:textId="77777777">
        <w:tc>
          <w:tcPr>
            <w:tcW w:w="3121" w:type="dxa"/>
            <w:shd w:val="clear" w:color="auto" w:fill="auto"/>
          </w:tcPr>
          <w:p w14:paraId="10E8DB9C" w14:textId="77777777" w:rsidR="00B73416" w:rsidRDefault="00C33D28" w:rsidP="00DF5ECF">
            <w:pPr>
              <w:pStyle w:val="Inhoudtabel"/>
            </w:pPr>
            <w:r>
              <w:t>Partenaire demandant un subside à Innoviris</w:t>
            </w:r>
          </w:p>
        </w:tc>
        <w:tc>
          <w:tcPr>
            <w:tcW w:w="7095" w:type="dxa"/>
            <w:shd w:val="clear" w:color="auto" w:fill="auto"/>
          </w:tcPr>
          <w:p w14:paraId="10E8DB9D" w14:textId="77777777" w:rsidR="00B73416" w:rsidRDefault="00C33D28" w:rsidP="00DF5ECF">
            <w:pPr>
              <w:pStyle w:val="Inhoudtabel"/>
            </w:pPr>
            <w:r>
              <w:t>Oui/non (supprimer la mention inutile)</w:t>
            </w:r>
          </w:p>
        </w:tc>
      </w:tr>
    </w:tbl>
    <w:p w14:paraId="4F14A1EB" w14:textId="337A0315" w:rsidR="00D741D3" w:rsidRDefault="00D741D3" w:rsidP="00D741D3">
      <w:pPr>
        <w:pStyle w:val="Titre1"/>
      </w:pPr>
      <w:bookmarkStart w:id="32" w:name="_Toc41401712"/>
      <w:bookmarkStart w:id="33" w:name="_Toc41402528"/>
      <w:bookmarkStart w:id="34" w:name="_Toc41402877"/>
      <w:bookmarkStart w:id="35" w:name="_Toc159315229"/>
      <w:bookmarkStart w:id="36" w:name="_Hlk119332443"/>
      <w:bookmarkEnd w:id="32"/>
      <w:bookmarkEnd w:id="33"/>
      <w:bookmarkEnd w:id="34"/>
      <w:r>
        <w:t>Genèse du projet</w:t>
      </w:r>
      <w:bookmarkEnd w:id="35"/>
    </w:p>
    <w:tbl>
      <w:tblPr>
        <w:tblW w:w="9781" w:type="dxa"/>
        <w:tblInd w:w="-572" w:type="dxa"/>
        <w:tblLayout w:type="fixed"/>
        <w:tblLook w:val="0000" w:firstRow="0" w:lastRow="0" w:firstColumn="0" w:lastColumn="0" w:noHBand="0" w:noVBand="0"/>
      </w:tblPr>
      <w:tblGrid>
        <w:gridCol w:w="9781"/>
      </w:tblGrid>
      <w:tr w:rsidR="00D741D3" w14:paraId="0D8571C9" w14:textId="77777777" w:rsidTr="00F47F89">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94837E" w14:textId="7AE17079" w:rsidR="00D741D3" w:rsidRDefault="00D741D3" w:rsidP="00F47F89"/>
        </w:tc>
      </w:tr>
    </w:tbl>
    <w:p w14:paraId="6247BFC6" w14:textId="05E623FC" w:rsidR="00EB3006" w:rsidRDefault="00845317" w:rsidP="00DF5ECF">
      <w:pPr>
        <w:pStyle w:val="Titre1"/>
      </w:pPr>
      <w:bookmarkStart w:id="37" w:name="_Toc159315230"/>
      <w:r>
        <w:t>Le besoin/probl</w:t>
      </w:r>
      <w:r w:rsidR="00D62C27">
        <w:t>è</w:t>
      </w:r>
      <w:r>
        <w:t>m</w:t>
      </w:r>
      <w:r w:rsidR="0051590A">
        <w:t>e</w:t>
      </w:r>
      <w:r>
        <w:t xml:space="preserve"> sociétal</w:t>
      </w:r>
      <w:bookmarkEnd w:id="37"/>
    </w:p>
    <w:tbl>
      <w:tblPr>
        <w:tblW w:w="9781" w:type="dxa"/>
        <w:tblInd w:w="-572" w:type="dxa"/>
        <w:tblLayout w:type="fixed"/>
        <w:tblLook w:val="0000" w:firstRow="0" w:lastRow="0" w:firstColumn="0" w:lastColumn="0" w:noHBand="0" w:noVBand="0"/>
      </w:tblPr>
      <w:tblGrid>
        <w:gridCol w:w="9781"/>
      </w:tblGrid>
      <w:tr w:rsidR="00EB3006" w14:paraId="6F6EA6B6" w14:textId="77777777" w:rsidTr="00A56FA5">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94FB03" w14:textId="29C9279D" w:rsidR="00A72D1D" w:rsidRPr="00B0765A" w:rsidRDefault="00A72D1D" w:rsidP="00DF5ECF"/>
        </w:tc>
      </w:tr>
    </w:tbl>
    <w:p w14:paraId="35136B74" w14:textId="094A570C" w:rsidR="00D741D3" w:rsidRDefault="00D741D3" w:rsidP="00D741D3">
      <w:pPr>
        <w:pStyle w:val="Titre1"/>
      </w:pPr>
      <w:bookmarkStart w:id="38" w:name="_Toc159315231"/>
      <w:r>
        <w:t>Qu’est-ce qui vous empêche aujourd’hui de répondre au besoin sociétal identifié ?</w:t>
      </w:r>
      <w:bookmarkEnd w:id="38"/>
    </w:p>
    <w:tbl>
      <w:tblPr>
        <w:tblW w:w="9781" w:type="dxa"/>
        <w:tblInd w:w="-572" w:type="dxa"/>
        <w:tblLayout w:type="fixed"/>
        <w:tblLook w:val="0000" w:firstRow="0" w:lastRow="0" w:firstColumn="0" w:lastColumn="0" w:noHBand="0" w:noVBand="0"/>
      </w:tblPr>
      <w:tblGrid>
        <w:gridCol w:w="9781"/>
      </w:tblGrid>
      <w:tr w:rsidR="00D741D3" w14:paraId="44F2319C" w14:textId="77777777" w:rsidTr="00F47F89">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0DFEBB" w14:textId="5934D9D8" w:rsidR="00D741D3" w:rsidRDefault="00D741D3" w:rsidP="00F47F89"/>
        </w:tc>
      </w:tr>
    </w:tbl>
    <w:p w14:paraId="02FE8171" w14:textId="1E7286B1" w:rsidR="00EB3006" w:rsidRDefault="00EB3006" w:rsidP="00DF5ECF">
      <w:pPr>
        <w:pStyle w:val="Titre1"/>
      </w:pPr>
      <w:bookmarkStart w:id="39" w:name="_Toc159315232"/>
      <w:r>
        <w:t>L</w:t>
      </w:r>
      <w:r w:rsidR="00D741D3">
        <w:t>e caractère transformatif et la</w:t>
      </w:r>
      <w:r>
        <w:t xml:space="preserve"> perspective de transition</w:t>
      </w:r>
      <w:bookmarkEnd w:id="39"/>
    </w:p>
    <w:tbl>
      <w:tblPr>
        <w:tblW w:w="9781" w:type="dxa"/>
        <w:tblInd w:w="-572" w:type="dxa"/>
        <w:tblLayout w:type="fixed"/>
        <w:tblLook w:val="0000" w:firstRow="0" w:lastRow="0" w:firstColumn="0" w:lastColumn="0" w:noHBand="0" w:noVBand="0"/>
      </w:tblPr>
      <w:tblGrid>
        <w:gridCol w:w="9781"/>
      </w:tblGrid>
      <w:tr w:rsidR="00EB3006" w14:paraId="63860B06" w14:textId="77777777" w:rsidTr="00A56FA5">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C3BF14" w14:textId="16383312" w:rsidR="00540F84" w:rsidRPr="00B0765A" w:rsidRDefault="00540F84" w:rsidP="00205DCD"/>
        </w:tc>
      </w:tr>
    </w:tbl>
    <w:p w14:paraId="10E8DBAA" w14:textId="220F2E1A" w:rsidR="00B73416" w:rsidRDefault="00C33D28" w:rsidP="00DF5ECF">
      <w:pPr>
        <w:pStyle w:val="Titre1"/>
      </w:pPr>
      <w:bookmarkStart w:id="40" w:name="_Toc153976977"/>
      <w:bookmarkStart w:id="41" w:name="_Toc155607839"/>
      <w:bookmarkStart w:id="42" w:name="__RefHeading__1277_76446037"/>
      <w:bookmarkStart w:id="43" w:name="_Toc41401722"/>
      <w:bookmarkStart w:id="44" w:name="_Toc41402538"/>
      <w:bookmarkStart w:id="45" w:name="_Toc41402887"/>
      <w:bookmarkStart w:id="46" w:name="_Toc41401723"/>
      <w:bookmarkStart w:id="47" w:name="_Toc41402539"/>
      <w:bookmarkStart w:id="48" w:name="_Toc41402888"/>
      <w:bookmarkStart w:id="49" w:name="_Toc41401724"/>
      <w:bookmarkStart w:id="50" w:name="_Toc41402540"/>
      <w:bookmarkStart w:id="51" w:name="_Toc41402889"/>
      <w:bookmarkStart w:id="52" w:name="_Toc41401725"/>
      <w:bookmarkStart w:id="53" w:name="_Toc41402541"/>
      <w:bookmarkStart w:id="54" w:name="_Toc41402890"/>
      <w:bookmarkStart w:id="55" w:name="_Toc41401726"/>
      <w:bookmarkStart w:id="56" w:name="_Toc41402542"/>
      <w:bookmarkStart w:id="57" w:name="_Toc41402891"/>
      <w:bookmarkStart w:id="58" w:name="_Toc41401727"/>
      <w:bookmarkStart w:id="59" w:name="_Toc41402543"/>
      <w:bookmarkStart w:id="60" w:name="_Toc41402892"/>
      <w:bookmarkStart w:id="61" w:name="_Toc41401728"/>
      <w:bookmarkStart w:id="62" w:name="_Toc41402544"/>
      <w:bookmarkStart w:id="63" w:name="_Toc41402893"/>
      <w:bookmarkStart w:id="64" w:name="_Toc41401729"/>
      <w:bookmarkStart w:id="65" w:name="_Toc41402545"/>
      <w:bookmarkStart w:id="66" w:name="_Toc41402894"/>
      <w:bookmarkStart w:id="67" w:name="_Toc41401730"/>
      <w:bookmarkStart w:id="68" w:name="_Toc41402546"/>
      <w:bookmarkStart w:id="69" w:name="_Toc41402895"/>
      <w:bookmarkStart w:id="70" w:name="_Toc41401737"/>
      <w:bookmarkStart w:id="71" w:name="_Toc41402553"/>
      <w:bookmarkStart w:id="72" w:name="_Toc41402902"/>
      <w:bookmarkStart w:id="73" w:name="_Toc41401738"/>
      <w:bookmarkStart w:id="74" w:name="_Toc41402554"/>
      <w:bookmarkStart w:id="75" w:name="_Toc41402903"/>
      <w:bookmarkStart w:id="76" w:name="_Toc41401746"/>
      <w:bookmarkStart w:id="77" w:name="_Toc41402562"/>
      <w:bookmarkStart w:id="78" w:name="_Toc41402911"/>
      <w:bookmarkStart w:id="79" w:name="_Toc41401747"/>
      <w:bookmarkStart w:id="80" w:name="_Toc41402563"/>
      <w:bookmarkStart w:id="81" w:name="_Toc41402912"/>
      <w:bookmarkStart w:id="82" w:name="_Toc41401748"/>
      <w:bookmarkStart w:id="83" w:name="_Toc41402564"/>
      <w:bookmarkStart w:id="84" w:name="_Toc41402913"/>
      <w:bookmarkStart w:id="85" w:name="_Toc107327332"/>
      <w:bookmarkStart w:id="86" w:name="_Toc107327333"/>
      <w:bookmarkStart w:id="87" w:name="_Toc41401753"/>
      <w:bookmarkStart w:id="88" w:name="_Toc41402569"/>
      <w:bookmarkStart w:id="89" w:name="_Toc41402918"/>
      <w:bookmarkStart w:id="90" w:name="_Toc41401754"/>
      <w:bookmarkStart w:id="91" w:name="_Toc41402570"/>
      <w:bookmarkStart w:id="92" w:name="_Toc41402919"/>
      <w:bookmarkStart w:id="93" w:name="_Toc41401781"/>
      <w:bookmarkStart w:id="94" w:name="_Toc41402598"/>
      <w:bookmarkStart w:id="95" w:name="_Toc41402947"/>
      <w:bookmarkStart w:id="96" w:name="_Toc41402600"/>
      <w:bookmarkStart w:id="97" w:name="_Toc41402949"/>
      <w:bookmarkStart w:id="98" w:name="_Toc41402601"/>
      <w:bookmarkStart w:id="99" w:name="_Toc41402950"/>
      <w:bookmarkStart w:id="100" w:name="_Toc159315233"/>
      <w:bookmarkEnd w:id="36"/>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t xml:space="preserve">La communauté de </w:t>
      </w:r>
      <w:proofErr w:type="spellStart"/>
      <w:r>
        <w:t>co-chercheurs</w:t>
      </w:r>
      <w:bookmarkEnd w:id="100"/>
      <w:proofErr w:type="spellEnd"/>
    </w:p>
    <w:p w14:paraId="58154359" w14:textId="4B025437" w:rsidR="000B1EEB" w:rsidRDefault="000B1EEB" w:rsidP="00DF5ECF">
      <w:pPr>
        <w:pStyle w:val="Titre2"/>
      </w:pPr>
      <w:bookmarkStart w:id="101" w:name="_Toc155607849"/>
      <w:bookmarkStart w:id="102" w:name="_Toc155607850"/>
      <w:bookmarkStart w:id="103" w:name="_Toc155607851"/>
      <w:bookmarkStart w:id="104" w:name="_Toc155607852"/>
      <w:bookmarkStart w:id="105" w:name="_Toc155607853"/>
      <w:bookmarkStart w:id="106" w:name="_Toc132095567"/>
      <w:bookmarkStart w:id="107" w:name="_Toc159315234"/>
      <w:bookmarkEnd w:id="101"/>
      <w:bookmarkEnd w:id="102"/>
      <w:bookmarkEnd w:id="103"/>
      <w:bookmarkEnd w:id="104"/>
      <w:bookmarkEnd w:id="105"/>
      <w:r>
        <w:t xml:space="preserve">Les </w:t>
      </w:r>
      <w:proofErr w:type="spellStart"/>
      <w:r>
        <w:t>co-chercheurs</w:t>
      </w:r>
      <w:bookmarkEnd w:id="106"/>
      <w:bookmarkEnd w:id="107"/>
      <w:proofErr w:type="spellEnd"/>
    </w:p>
    <w:tbl>
      <w:tblPr>
        <w:tblW w:w="10290" w:type="dxa"/>
        <w:tblInd w:w="-726" w:type="dxa"/>
        <w:tblLayout w:type="fixed"/>
        <w:tblLook w:val="0000" w:firstRow="0" w:lastRow="0" w:firstColumn="0" w:lastColumn="0" w:noHBand="0" w:noVBand="0"/>
      </w:tblPr>
      <w:tblGrid>
        <w:gridCol w:w="10290"/>
      </w:tblGrid>
      <w:tr w:rsidR="000B1EEB" w14:paraId="35AA8AC5" w14:textId="77777777" w:rsidTr="002C55F3">
        <w:trPr>
          <w:trHeight w:val="345"/>
        </w:trPr>
        <w:tc>
          <w:tcPr>
            <w:tcW w:w="10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81E7E7" w14:textId="6E478A34" w:rsidR="000B1EEB" w:rsidRPr="000C51DA" w:rsidRDefault="000B1EEB" w:rsidP="00933A0D">
            <w:r>
              <w:t xml:space="preserve"> </w:t>
            </w:r>
          </w:p>
        </w:tc>
      </w:tr>
    </w:tbl>
    <w:p w14:paraId="432712AE" w14:textId="63CE9110" w:rsidR="000B1EEB" w:rsidRDefault="000B1EEB" w:rsidP="00DF5ECF">
      <w:pPr>
        <w:pStyle w:val="Titre2"/>
      </w:pPr>
      <w:bookmarkStart w:id="108" w:name="_Toc107933277"/>
      <w:bookmarkStart w:id="109" w:name="_Toc107933278"/>
      <w:bookmarkStart w:id="110" w:name="_Toc132095568"/>
      <w:bookmarkStart w:id="111" w:name="_Toc159315235"/>
      <w:bookmarkEnd w:id="108"/>
      <w:bookmarkEnd w:id="109"/>
      <w:r>
        <w:t xml:space="preserve">Quelles personnes pertinentes ne font pas </w:t>
      </w:r>
      <w:r w:rsidR="00502D2B">
        <w:t xml:space="preserve">actuellement </w:t>
      </w:r>
      <w:r>
        <w:t xml:space="preserve">partie des </w:t>
      </w:r>
      <w:proofErr w:type="spellStart"/>
      <w:r>
        <w:t>co-chercheurs</w:t>
      </w:r>
      <w:proofErr w:type="spellEnd"/>
      <w:r w:rsidR="00263F53">
        <w:t> </w:t>
      </w:r>
      <w:r>
        <w:t>?</w:t>
      </w:r>
      <w:bookmarkEnd w:id="110"/>
      <w:bookmarkEnd w:id="111"/>
    </w:p>
    <w:tbl>
      <w:tblPr>
        <w:tblW w:w="9781" w:type="dxa"/>
        <w:tblInd w:w="-572" w:type="dxa"/>
        <w:tblLayout w:type="fixed"/>
        <w:tblLook w:val="0000" w:firstRow="0" w:lastRow="0" w:firstColumn="0" w:lastColumn="0" w:noHBand="0" w:noVBand="0"/>
      </w:tblPr>
      <w:tblGrid>
        <w:gridCol w:w="9781"/>
      </w:tblGrid>
      <w:tr w:rsidR="00B73416" w14:paraId="10E8DBB6" w14:textId="77777777">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E8DBB5" w14:textId="09BD90DE" w:rsidR="00B73416" w:rsidRDefault="00B73416" w:rsidP="00DF5ECF"/>
        </w:tc>
      </w:tr>
    </w:tbl>
    <w:p w14:paraId="10E8DBB7" w14:textId="74FDB731" w:rsidR="00B73416" w:rsidRDefault="00C33D28" w:rsidP="00DF5ECF">
      <w:pPr>
        <w:pStyle w:val="Titre1"/>
      </w:pPr>
      <w:bookmarkStart w:id="112" w:name="_Toc159315236"/>
      <w:r>
        <w:lastRenderedPageBreak/>
        <w:t>Programme de travail</w:t>
      </w:r>
      <w:bookmarkEnd w:id="112"/>
    </w:p>
    <w:tbl>
      <w:tblPr>
        <w:tblW w:w="9781" w:type="dxa"/>
        <w:tblInd w:w="-572" w:type="dxa"/>
        <w:tblLayout w:type="fixed"/>
        <w:tblLook w:val="0000" w:firstRow="0" w:lastRow="0" w:firstColumn="0" w:lastColumn="0" w:noHBand="0" w:noVBand="0"/>
      </w:tblPr>
      <w:tblGrid>
        <w:gridCol w:w="9781"/>
      </w:tblGrid>
      <w:tr w:rsidR="00B73416" w14:paraId="10E8DBBE" w14:textId="77777777">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E8DBBD" w14:textId="03EA3F31" w:rsidR="00B73416" w:rsidRDefault="00B73416" w:rsidP="00DF5ECF"/>
        </w:tc>
      </w:tr>
    </w:tbl>
    <w:p w14:paraId="543B2CD8" w14:textId="29737A4C" w:rsidR="00F826B9" w:rsidRPr="00927C14" w:rsidRDefault="00F826B9">
      <w:pPr>
        <w:pStyle w:val="Titre1"/>
        <w:rPr>
          <w:ins w:id="113" w:author="Xavier Hulhoven" w:date="2024-01-23T10:37:00Z"/>
        </w:rPr>
        <w:pPrChange w:id="114" w:author="Xavier Hulhoven" w:date="2024-01-23T10:37:00Z">
          <w:pPr>
            <w:pStyle w:val="Paragraphedeliste"/>
            <w:numPr>
              <w:numId w:val="16"/>
            </w:numPr>
            <w:spacing w:after="160" w:line="259" w:lineRule="auto"/>
            <w:ind w:hanging="360"/>
            <w:jc w:val="both"/>
          </w:pPr>
        </w:pPrChange>
      </w:pPr>
      <w:bookmarkStart w:id="115" w:name="_Toc155623937"/>
      <w:bookmarkStart w:id="116" w:name="_Toc159315237"/>
      <w:commentRangeStart w:id="117"/>
      <w:ins w:id="118" w:author="Xavier Hulhoven" w:date="2024-01-23T10:37:00Z">
        <w:r>
          <w:t xml:space="preserve">Recherche et </w:t>
        </w:r>
        <w:r w:rsidRPr="00815420">
          <w:t>Innovation responsable ? (1 page)</w:t>
        </w:r>
        <w:bookmarkEnd w:id="115"/>
        <w:commentRangeEnd w:id="117"/>
        <w:r>
          <w:rPr>
            <w:rStyle w:val="Marquedecommentaire"/>
            <w:rFonts w:eastAsia="Calibri" w:cs="Calibri"/>
            <w:color w:val="auto"/>
            <w:lang w:eastAsia="fr-BE"/>
          </w:rPr>
          <w:commentReference w:id="117"/>
        </w:r>
        <w:bookmarkEnd w:id="116"/>
      </w:ins>
    </w:p>
    <w:tbl>
      <w:tblPr>
        <w:tblW w:w="10290" w:type="dxa"/>
        <w:tblInd w:w="-726" w:type="dxa"/>
        <w:tblLayout w:type="fixed"/>
        <w:tblLook w:val="0000" w:firstRow="0" w:lastRow="0" w:firstColumn="0" w:lastColumn="0" w:noHBand="0" w:noVBand="0"/>
      </w:tblPr>
      <w:tblGrid>
        <w:gridCol w:w="10290"/>
      </w:tblGrid>
      <w:tr w:rsidR="00F826B9" w14:paraId="5A4E23C3" w14:textId="77777777" w:rsidTr="004104F0">
        <w:trPr>
          <w:trHeight w:val="345"/>
          <w:ins w:id="119" w:author="Xavier Hulhoven" w:date="2024-01-23T10:37:00Z"/>
        </w:trPr>
        <w:tc>
          <w:tcPr>
            <w:tcW w:w="10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344BD5" w14:textId="77777777" w:rsidR="00F826B9" w:rsidRDefault="00F826B9" w:rsidP="004104F0">
            <w:pPr>
              <w:rPr>
                <w:ins w:id="120" w:author="Xavier Hulhoven" w:date="2024-01-23T10:37:00Z"/>
              </w:rPr>
            </w:pPr>
            <w:ins w:id="121" w:author="Xavier Hulhoven" w:date="2024-01-23T10:37:00Z">
              <w:r>
                <w:t>Quels sont selon vous les points d’attention dans votre projet par rapport aux aspect d’une recherche et une innovation responsable (</w:t>
              </w:r>
              <w:proofErr w:type="spellStart"/>
              <w:r>
                <w:t>cf</w:t>
              </w:r>
              <w:proofErr w:type="spellEnd"/>
              <w:r>
                <w:t xml:space="preserve"> règlement)? </w:t>
              </w:r>
            </w:ins>
          </w:p>
        </w:tc>
      </w:tr>
    </w:tbl>
    <w:p w14:paraId="10E8DBBF" w14:textId="239EBDE9" w:rsidR="00B73416" w:rsidRDefault="00C33D28" w:rsidP="00DF5ECF">
      <w:pPr>
        <w:pStyle w:val="Titre1"/>
      </w:pPr>
      <w:bookmarkStart w:id="122" w:name="_Toc159315238"/>
      <w:r>
        <w:t>Budgets</w:t>
      </w:r>
      <w:bookmarkEnd w:id="122"/>
    </w:p>
    <w:p w14:paraId="72CC0A84" w14:textId="77777777" w:rsidR="00D94CF3" w:rsidRDefault="00D94CF3" w:rsidP="00DF5ECF">
      <w:r>
        <w:t xml:space="preserve">Chaque proposition finale devra inclure </w:t>
      </w:r>
      <w:r w:rsidRPr="61797767">
        <w:t>un</w:t>
      </w:r>
      <w:r w:rsidRPr="00924DFC">
        <w:t xml:space="preserve"> budget pour chaque </w:t>
      </w:r>
      <w:r w:rsidRPr="61797767">
        <w:t xml:space="preserve">partenaire en utilisant le </w:t>
      </w:r>
      <w:proofErr w:type="spellStart"/>
      <w:r w:rsidRPr="61797767">
        <w:t>template</w:t>
      </w:r>
      <w:proofErr w:type="spellEnd"/>
      <w:r w:rsidRPr="61797767">
        <w:t xml:space="preserve"> fourni sur la page internet du programme </w:t>
      </w:r>
      <w:r w:rsidRPr="61797767">
        <w:rPr>
          <w:i/>
          <w:iCs/>
        </w:rPr>
        <w:t>Co-Création</w:t>
      </w:r>
      <w:r>
        <w:t xml:space="preserve">. </w:t>
      </w:r>
    </w:p>
    <w:p w14:paraId="09B57B09" w14:textId="77777777" w:rsidR="00ED71A7" w:rsidRPr="002C55F3" w:rsidRDefault="00ED71A7" w:rsidP="00ED71A7">
      <w:bookmarkStart w:id="123" w:name="_Toc153976985"/>
      <w:bookmarkStart w:id="124" w:name="_Toc155607858"/>
      <w:bookmarkEnd w:id="123"/>
      <w:bookmarkEnd w:id="124"/>
      <w:r w:rsidRPr="002C55F3">
        <w:t xml:space="preserve">Les frais admissibles, sont présentés dans </w:t>
      </w:r>
      <w:r w:rsidRPr="002E782B">
        <w:t xml:space="preserve">les </w:t>
      </w:r>
      <w:hyperlink r:id="rId22" w:history="1">
        <w:r w:rsidRPr="002E782B">
          <w:rPr>
            <w:rStyle w:val="Lienhypertexte"/>
          </w:rPr>
          <w:t>directives comptables.</w:t>
        </w:r>
      </w:hyperlink>
      <w:r>
        <w:t xml:space="preserve"> (</w:t>
      </w:r>
      <w:hyperlink r:id="rId23" w:tooltip="https://innoviris.brussels/fr/directives-comptables-generiques" w:history="1">
        <w:r>
          <w:rPr>
            <w:rStyle w:val="Lienhypertexte"/>
            <w:rFonts w:ascii="Segoe UI" w:hAnsi="Segoe UI" w:cs="Segoe UI"/>
            <w:szCs w:val="22"/>
            <w:bdr w:val="none" w:sz="0" w:space="0" w:color="auto" w:frame="1"/>
            <w:shd w:val="clear" w:color="auto" w:fill="FFFFFF"/>
          </w:rPr>
          <w:t>https://innoviris.brussels/fr/directives-comptables-generiques</w:t>
        </w:r>
      </w:hyperlink>
      <w:r>
        <w:t>)</w:t>
      </w:r>
    </w:p>
    <w:p w14:paraId="10E8DBD0" w14:textId="77777777" w:rsidR="00B73416" w:rsidRDefault="00C33D28" w:rsidP="00DF5ECF">
      <w:pPr>
        <w:pStyle w:val="Titre1"/>
      </w:pPr>
      <w:bookmarkStart w:id="125" w:name="_Toc159315239"/>
      <w:r>
        <w:t>Annexes à fournir</w:t>
      </w:r>
      <w:bookmarkEnd w:id="125"/>
    </w:p>
    <w:p w14:paraId="465D7355" w14:textId="77777777" w:rsidR="00BA3F29" w:rsidRPr="00F91B36" w:rsidRDefault="00BA3F29" w:rsidP="00DF5ECF">
      <w:pPr>
        <w:rPr>
          <w:lang w:eastAsia="zh-CN"/>
        </w:rPr>
      </w:pPr>
      <w:r w:rsidRPr="00F91B36">
        <w:rPr>
          <w:lang w:eastAsia="zh-CN"/>
        </w:rPr>
        <w:t>ATTENTION : seules les annexes demandées seront prises en considération.</w:t>
      </w:r>
    </w:p>
    <w:p w14:paraId="10E8DBD1" w14:textId="27B9CC58" w:rsidR="00B73416" w:rsidRDefault="00C33D28" w:rsidP="00DF5ECF">
      <w:pPr>
        <w:rPr>
          <w:lang w:eastAsia="zh-CN"/>
        </w:rPr>
      </w:pPr>
      <w:r>
        <w:rPr>
          <w:lang w:eastAsia="zh-CN"/>
        </w:rPr>
        <w:t>Pour le consortium:</w:t>
      </w:r>
    </w:p>
    <w:p w14:paraId="10E8DBD2" w14:textId="77777777" w:rsidR="00B73416" w:rsidRDefault="00C33D28" w:rsidP="00DF5ECF">
      <w:pPr>
        <w:pStyle w:val="Paragraphedeliste"/>
        <w:numPr>
          <w:ilvl w:val="0"/>
          <w:numId w:val="2"/>
        </w:numPr>
        <w:rPr>
          <w:lang w:eastAsia="zh-CN"/>
        </w:rPr>
      </w:pPr>
      <w:r>
        <w:rPr>
          <w:lang w:eastAsia="zh-CN"/>
        </w:rPr>
        <w:t xml:space="preserve">Un accord de collaboration entre les partenaires qui intègre le principe de </w:t>
      </w:r>
      <w:proofErr w:type="spellStart"/>
      <w:r>
        <w:rPr>
          <w:lang w:eastAsia="zh-CN"/>
        </w:rPr>
        <w:t>co-création</w:t>
      </w:r>
      <w:proofErr w:type="spellEnd"/>
      <w:r>
        <w:rPr>
          <w:lang w:eastAsia="zh-CN"/>
        </w:rPr>
        <w:t xml:space="preserve"> et traite notamment </w:t>
      </w:r>
    </w:p>
    <w:p w14:paraId="10E8DBD3" w14:textId="77777777" w:rsidR="00B73416" w:rsidRDefault="00C33D28" w:rsidP="00DF5ECF">
      <w:pPr>
        <w:pStyle w:val="Paragraphedeliste"/>
        <w:numPr>
          <w:ilvl w:val="1"/>
          <w:numId w:val="2"/>
        </w:numPr>
        <w:rPr>
          <w:lang w:eastAsia="zh-CN"/>
        </w:rPr>
      </w:pPr>
      <w:r>
        <w:rPr>
          <w:lang w:eastAsia="zh-CN"/>
        </w:rPr>
        <w:t>Des principes de collaboration de base de votre projet ;</w:t>
      </w:r>
    </w:p>
    <w:p w14:paraId="10E8DBD4" w14:textId="77777777" w:rsidR="00B73416" w:rsidRDefault="00C33D28" w:rsidP="00DF5ECF">
      <w:pPr>
        <w:pStyle w:val="Paragraphedeliste"/>
        <w:numPr>
          <w:ilvl w:val="1"/>
          <w:numId w:val="2"/>
        </w:numPr>
        <w:rPr>
          <w:lang w:eastAsia="zh-CN"/>
        </w:rPr>
      </w:pPr>
      <w:r>
        <w:rPr>
          <w:lang w:eastAsia="zh-CN"/>
        </w:rPr>
        <w:t>De la propriété intellectuelle relative aux parties de la recherche effectuée par chaque partenaire compte tenu de leurs intérêts respectifs, de l’importance de leur participation aux travaux de recherche et de leur contribution financière ;</w:t>
      </w:r>
    </w:p>
    <w:p w14:paraId="10E8DBD5" w14:textId="77777777" w:rsidR="00B73416" w:rsidRDefault="00C33D28" w:rsidP="00DF5ECF">
      <w:pPr>
        <w:pStyle w:val="Paragraphedeliste"/>
        <w:numPr>
          <w:ilvl w:val="1"/>
          <w:numId w:val="2"/>
        </w:numPr>
        <w:rPr>
          <w:lang w:eastAsia="zh-CN"/>
        </w:rPr>
      </w:pPr>
      <w:r>
        <w:rPr>
          <w:lang w:eastAsia="zh-CN"/>
        </w:rPr>
        <w:t>De l’accès aux résultats de la recherche ;</w:t>
      </w:r>
    </w:p>
    <w:p w14:paraId="10E8DBD6" w14:textId="77777777" w:rsidR="00B73416" w:rsidRDefault="00C33D28" w:rsidP="00DF5ECF">
      <w:pPr>
        <w:pStyle w:val="Paragraphedeliste"/>
        <w:numPr>
          <w:ilvl w:val="1"/>
          <w:numId w:val="2"/>
        </w:numPr>
        <w:rPr>
          <w:lang w:eastAsia="zh-CN"/>
        </w:rPr>
      </w:pPr>
      <w:r>
        <w:rPr>
          <w:lang w:eastAsia="zh-CN"/>
        </w:rPr>
        <w:t>Des résultats qui ne donnent pas lieu à des droits de propriété intellectuelle et qui doivent être largement diffusés par chacun des partenaires ;</w:t>
      </w:r>
    </w:p>
    <w:p w14:paraId="10E8DBD7" w14:textId="77777777" w:rsidR="00B73416" w:rsidRDefault="00C33D28" w:rsidP="00DF5ECF">
      <w:pPr>
        <w:pStyle w:val="Paragraphedeliste"/>
        <w:numPr>
          <w:ilvl w:val="1"/>
          <w:numId w:val="2"/>
        </w:numPr>
        <w:rPr>
          <w:lang w:eastAsia="zh-CN"/>
        </w:rPr>
      </w:pPr>
      <w:r>
        <w:rPr>
          <w:lang w:eastAsia="zh-CN"/>
        </w:rPr>
        <w:t>Des modalités d’exploitation des résultats/produits/services visés par le projet.</w:t>
      </w:r>
    </w:p>
    <w:p w14:paraId="10E8DBD8" w14:textId="77777777" w:rsidR="00B73416" w:rsidRDefault="00C33D28" w:rsidP="00DF5ECF">
      <w:pPr>
        <w:rPr>
          <w:lang w:eastAsia="zh-CN"/>
        </w:rPr>
      </w:pPr>
      <w:r>
        <w:rPr>
          <w:lang w:eastAsia="zh-CN"/>
        </w:rPr>
        <w:t>Pour chaque partenaire demandant un subside:</w:t>
      </w:r>
    </w:p>
    <w:p w14:paraId="10E8DBD9" w14:textId="77777777" w:rsidR="00B73416" w:rsidRDefault="00C33D28" w:rsidP="00DF5ECF">
      <w:pPr>
        <w:pStyle w:val="Paragraphedeliste"/>
        <w:numPr>
          <w:ilvl w:val="0"/>
          <w:numId w:val="2"/>
        </w:numPr>
        <w:rPr>
          <w:lang w:eastAsia="zh-CN"/>
        </w:rPr>
      </w:pPr>
      <w:r>
        <w:rPr>
          <w:lang w:eastAsia="zh-CN"/>
        </w:rPr>
        <w:t>Une version électronique du budget en format Excel ou open office.</w:t>
      </w:r>
    </w:p>
    <w:p w14:paraId="10E8DBDA" w14:textId="77777777" w:rsidR="00B73416" w:rsidRDefault="00C33D28" w:rsidP="00DF5ECF">
      <w:pPr>
        <w:rPr>
          <w:lang w:eastAsia="zh-CN"/>
        </w:rPr>
      </w:pPr>
      <w:r>
        <w:rPr>
          <w:lang w:eastAsia="zh-CN"/>
        </w:rPr>
        <w:t>Pour les associations sans but lucratif demandant un subside</w:t>
      </w:r>
    </w:p>
    <w:p w14:paraId="10E8DBDB" w14:textId="77777777" w:rsidR="00B73416" w:rsidRDefault="00C33D28" w:rsidP="00DF5ECF">
      <w:pPr>
        <w:pStyle w:val="Paragraphedeliste"/>
        <w:numPr>
          <w:ilvl w:val="0"/>
          <w:numId w:val="1"/>
        </w:numPr>
        <w:rPr>
          <w:lang w:eastAsia="zh-CN"/>
        </w:rPr>
      </w:pPr>
      <w:r>
        <w:rPr>
          <w:lang w:eastAsia="zh-CN"/>
        </w:rPr>
        <w:t xml:space="preserve">Le formulaire de description de </w:t>
      </w:r>
      <w:proofErr w:type="spellStart"/>
      <w:r>
        <w:rPr>
          <w:lang w:eastAsia="zh-CN"/>
        </w:rPr>
        <w:t>l’asbl</w:t>
      </w:r>
      <w:proofErr w:type="spellEnd"/>
      <w:r>
        <w:rPr>
          <w:lang w:eastAsia="zh-CN"/>
        </w:rPr>
        <w:t>.</w:t>
      </w:r>
    </w:p>
    <w:p w14:paraId="10E8DBDC" w14:textId="77777777" w:rsidR="00B73416" w:rsidRDefault="00C33D28" w:rsidP="00DF5ECF">
      <w:pPr>
        <w:pStyle w:val="Paragraphedeliste"/>
        <w:numPr>
          <w:ilvl w:val="0"/>
          <w:numId w:val="1"/>
        </w:numPr>
        <w:rPr>
          <w:lang w:eastAsia="zh-CN"/>
        </w:rPr>
      </w:pPr>
      <w:r>
        <w:rPr>
          <w:lang w:eastAsia="zh-CN"/>
        </w:rPr>
        <w:t>La dernière situation comptable provisoire complète ;</w:t>
      </w:r>
    </w:p>
    <w:p w14:paraId="10E8DBDD" w14:textId="77777777" w:rsidR="00B73416" w:rsidRDefault="00C33D28" w:rsidP="00DF5ECF">
      <w:pPr>
        <w:pStyle w:val="Paragraphedeliste"/>
        <w:numPr>
          <w:ilvl w:val="0"/>
          <w:numId w:val="1"/>
        </w:numPr>
        <w:rPr>
          <w:lang w:eastAsia="zh-CN"/>
        </w:rPr>
      </w:pPr>
      <w:r>
        <w:rPr>
          <w:lang w:eastAsia="zh-CN"/>
        </w:rPr>
        <w:t>La déclaration de qualification économique</w:t>
      </w:r>
    </w:p>
    <w:p w14:paraId="10E8DBDE" w14:textId="77777777" w:rsidR="00B73416" w:rsidRDefault="00C33D28" w:rsidP="00DF5ECF">
      <w:pPr>
        <w:pStyle w:val="Paragraphedeliste"/>
        <w:rPr>
          <w:lang w:eastAsia="zh-CN"/>
        </w:rPr>
      </w:pPr>
      <w:r>
        <w:rPr>
          <w:lang w:eastAsia="zh-CN"/>
        </w:rPr>
        <w:t>Un état des dettes et arriérés de paiement, certifié sincère par simple déclaration sur l'honneur (ONSS, TVA, précompte, fournisseurs, etc.).</w:t>
      </w:r>
    </w:p>
    <w:p w14:paraId="10E8DBDF" w14:textId="77777777" w:rsidR="00B73416" w:rsidRDefault="00C33D28" w:rsidP="00DF5ECF">
      <w:pPr>
        <w:rPr>
          <w:lang w:eastAsia="zh-CN"/>
        </w:rPr>
      </w:pPr>
      <w:r>
        <w:rPr>
          <w:lang w:eastAsia="zh-CN"/>
        </w:rPr>
        <w:t xml:space="preserve">Pour les entreprises demandant un subside </w:t>
      </w:r>
    </w:p>
    <w:p w14:paraId="10E8DBE0" w14:textId="77777777" w:rsidR="00B73416" w:rsidRDefault="00C33D28" w:rsidP="00DF5ECF">
      <w:pPr>
        <w:pStyle w:val="Paragraphedeliste"/>
        <w:rPr>
          <w:lang w:eastAsia="zh-CN"/>
        </w:rPr>
      </w:pPr>
      <w:r>
        <w:rPr>
          <w:lang w:eastAsia="zh-CN"/>
        </w:rPr>
        <w:lastRenderedPageBreak/>
        <w:t>Une copie du dernier bilan publié et/ou de la dernière situation comptable provisoire complète (ex: pour toute entité qui n'aurait pas encore publié ses comptes 2019 à la BNB, fournir alors le bilan provisoire relatif à l'exercice 2018 complet) ;</w:t>
      </w:r>
    </w:p>
    <w:p w14:paraId="10E8DBE1" w14:textId="77777777" w:rsidR="00B73416" w:rsidRDefault="00C33D28" w:rsidP="00DF5ECF">
      <w:pPr>
        <w:pStyle w:val="Paragraphedeliste"/>
        <w:rPr>
          <w:lang w:eastAsia="zh-CN"/>
        </w:rPr>
      </w:pPr>
      <w:r>
        <w:rPr>
          <w:lang w:eastAsia="zh-CN"/>
        </w:rPr>
        <w:t>Une composition du capital social (pour les entreprises) ;</w:t>
      </w:r>
    </w:p>
    <w:p w14:paraId="10E8DBE2" w14:textId="77777777" w:rsidR="00B73416" w:rsidRDefault="00C33D28" w:rsidP="00DF5ECF">
      <w:pPr>
        <w:pStyle w:val="Paragraphedeliste"/>
        <w:rPr>
          <w:lang w:eastAsia="zh-CN"/>
        </w:rPr>
      </w:pPr>
      <w:r>
        <w:rPr>
          <w:lang w:eastAsia="zh-CN"/>
        </w:rPr>
        <w:t>Un état des dettes et arriérés de paiement, certifié sincère par simple déclaration sur l'honneur (ONSS, TVA, précompte, fournisseurs, etc.).</w:t>
      </w:r>
      <w:r>
        <w:rPr>
          <w:lang w:eastAsia="zh-CN"/>
        </w:rPr>
        <w:br w:type="page"/>
      </w:r>
    </w:p>
    <w:p w14:paraId="10E8DBE3" w14:textId="77777777" w:rsidR="00B73416" w:rsidRDefault="00C33D28" w:rsidP="00DF5ECF">
      <w:pPr>
        <w:pStyle w:val="Titre1"/>
      </w:pPr>
      <w:bookmarkStart w:id="126" w:name="__RefHeading__1281_76446037"/>
      <w:bookmarkStart w:id="127" w:name="_Toc159315240"/>
      <w:bookmarkEnd w:id="126"/>
      <w:r>
        <w:lastRenderedPageBreak/>
        <w:t>Signature de la demande par les partenaires</w:t>
      </w:r>
      <w:bookmarkEnd w:id="127"/>
    </w:p>
    <w:p w14:paraId="10E8DBE4" w14:textId="77777777" w:rsidR="00B73416" w:rsidRDefault="00B73416" w:rsidP="00DF5ECF">
      <w:pPr>
        <w:rPr>
          <w:lang w:eastAsia="zh-CN"/>
        </w:rPr>
      </w:pPr>
    </w:p>
    <w:p w14:paraId="10E8DBE5" w14:textId="77777777" w:rsidR="00B73416" w:rsidRDefault="00C33D28" w:rsidP="00DF5ECF">
      <w:pPr>
        <w:rPr>
          <w:lang w:eastAsia="zh-CN"/>
        </w:rPr>
      </w:pPr>
      <w:r>
        <w:rPr>
          <w:lang w:eastAsia="zh-CN"/>
        </w:rPr>
        <w:t>A signer par chaque partenaire</w:t>
      </w:r>
      <w:r>
        <w:t xml:space="preserve"> </w:t>
      </w:r>
      <w:r>
        <w:rPr>
          <w:lang w:eastAsia="zh-CN"/>
        </w:rPr>
        <w:t>demandant un subside (</w:t>
      </w:r>
      <w:proofErr w:type="spellStart"/>
      <w:r>
        <w:rPr>
          <w:lang w:eastAsia="zh-CN"/>
        </w:rPr>
        <w:t>cf</w:t>
      </w:r>
      <w:proofErr w:type="spellEnd"/>
      <w:r>
        <w:rPr>
          <w:lang w:eastAsia="zh-CN"/>
        </w:rPr>
        <w:t xml:space="preserve"> page suivante pour les partenaires ne demandant pas un subside).</w:t>
      </w:r>
    </w:p>
    <w:tbl>
      <w:tblPr>
        <w:tblW w:w="0" w:type="auto"/>
        <w:tblInd w:w="-637" w:type="dxa"/>
        <w:tblLayout w:type="fixed"/>
        <w:tblCellMar>
          <w:top w:w="55" w:type="dxa"/>
          <w:left w:w="55" w:type="dxa"/>
          <w:bottom w:w="55" w:type="dxa"/>
          <w:right w:w="55" w:type="dxa"/>
        </w:tblCellMar>
        <w:tblLook w:val="0000" w:firstRow="0" w:lastRow="0" w:firstColumn="0" w:lastColumn="0" w:noHBand="0" w:noVBand="0"/>
      </w:tblPr>
      <w:tblGrid>
        <w:gridCol w:w="9123"/>
      </w:tblGrid>
      <w:tr w:rsidR="00B73416" w14:paraId="10E8DBF7" w14:textId="77777777">
        <w:trPr>
          <w:trHeight w:val="4555"/>
        </w:trPr>
        <w:tc>
          <w:tcPr>
            <w:tcW w:w="9123" w:type="dxa"/>
            <w:tcBorders>
              <w:top w:val="none" w:sz="1" w:space="0" w:color="000000"/>
              <w:left w:val="none" w:sz="1" w:space="0" w:color="000000"/>
              <w:bottom w:val="none" w:sz="1" w:space="0" w:color="000000"/>
              <w:right w:val="none" w:sz="1" w:space="0" w:color="000000"/>
            </w:tcBorders>
            <w:shd w:val="clear" w:color="auto" w:fill="auto"/>
          </w:tcPr>
          <w:p w14:paraId="10E8DBE6" w14:textId="77777777" w:rsidR="00B73416" w:rsidRDefault="00C33D28" w:rsidP="00DF5ECF">
            <w:pPr>
              <w:pStyle w:val="Inhoudtabel"/>
            </w:pPr>
            <w:r>
              <w:t xml:space="preserve">En signant ce document, je déclare : </w:t>
            </w:r>
          </w:p>
          <w:p w14:paraId="10E8DBE7" w14:textId="77777777" w:rsidR="00B73416" w:rsidRDefault="00B73416" w:rsidP="00DF5ECF">
            <w:pPr>
              <w:pStyle w:val="Inhoudtabel"/>
            </w:pPr>
          </w:p>
          <w:p w14:paraId="10E8DBE8" w14:textId="77777777" w:rsidR="00B73416" w:rsidRDefault="00C33D28" w:rsidP="00DF5ECF">
            <w:pPr>
              <w:pStyle w:val="Paragraphedeliste"/>
              <w:numPr>
                <w:ilvl w:val="0"/>
                <w:numId w:val="6"/>
              </w:numPr>
              <w:rPr>
                <w:lang w:val="fr-FR"/>
              </w:rPr>
            </w:pPr>
            <w:r>
              <w:rPr>
                <w:lang w:val="fr-FR"/>
              </w:rPr>
              <w:t>que toutes les informations fournies dans ce formulaire sont complètes et correctes ;</w:t>
            </w:r>
          </w:p>
          <w:p w14:paraId="10E8DBE9" w14:textId="77777777" w:rsidR="00B73416" w:rsidRDefault="00C33D28" w:rsidP="00DF5ECF">
            <w:pPr>
              <w:pStyle w:val="Paragraphedeliste"/>
              <w:numPr>
                <w:ilvl w:val="0"/>
                <w:numId w:val="6"/>
              </w:numPr>
              <w:rPr>
                <w:lang w:val="fr-FR"/>
              </w:rPr>
            </w:pPr>
            <w:r>
              <w:rPr>
                <w:lang w:val="fr-FR"/>
              </w:rPr>
              <w:t>que l’entité demanderesse est en situation régulière au regard de ses obligations fiscales et sociales ;</w:t>
            </w:r>
          </w:p>
          <w:p w14:paraId="10E8DBEA" w14:textId="77777777" w:rsidR="00B73416" w:rsidRDefault="00C33D28" w:rsidP="00DF5ECF">
            <w:pPr>
              <w:pStyle w:val="Paragraphedeliste"/>
              <w:numPr>
                <w:ilvl w:val="0"/>
                <w:numId w:val="6"/>
              </w:numPr>
              <w:rPr>
                <w:lang w:val="fr-FR"/>
              </w:rPr>
            </w:pPr>
            <w:r>
              <w:rPr>
                <w:lang w:val="fr-FR"/>
              </w:rPr>
              <w:t>le projet/programme n’a pas démarré avant le dépôt du dossier de demande d’aide auprès d'Innoviris ;</w:t>
            </w:r>
          </w:p>
          <w:p w14:paraId="10E8DBEB" w14:textId="77777777" w:rsidR="00B73416" w:rsidRDefault="00C33D28" w:rsidP="00DF5ECF">
            <w:pPr>
              <w:pStyle w:val="Paragraphedeliste"/>
              <w:numPr>
                <w:ilvl w:val="0"/>
                <w:numId w:val="6"/>
              </w:numPr>
              <w:rPr>
                <w:lang w:val="fr-FR"/>
              </w:rPr>
            </w:pPr>
            <w:r>
              <w:rPr>
                <w:lang w:val="fr-FR"/>
              </w:rPr>
              <w:t>que l’entité demanderesse dispose de, ou mettra en place avant le démarrage du projet/programme, un dispositif de suivi des coûts afférents au projet qui permettra de justifier les coûts imputés au projet/programme et de les auditer ;</w:t>
            </w:r>
          </w:p>
          <w:p w14:paraId="10E8DBEC" w14:textId="77777777" w:rsidR="00B73416" w:rsidRDefault="00C33D28" w:rsidP="00DF5ECF">
            <w:pPr>
              <w:pStyle w:val="Paragraphedeliste"/>
              <w:numPr>
                <w:ilvl w:val="0"/>
                <w:numId w:val="6"/>
              </w:numPr>
              <w:rPr>
                <w:lang w:val="fr-FR"/>
              </w:rPr>
            </w:pPr>
            <w:r>
              <w:rPr>
                <w:lang w:val="fr-FR"/>
              </w:rPr>
              <w:t>que le projet n’est pas réalisé, en totalité ou en partie, pour le compte d’un tiers ;</w:t>
            </w:r>
          </w:p>
          <w:p w14:paraId="10E8DBED" w14:textId="77777777" w:rsidR="00B73416" w:rsidRDefault="00C33D28" w:rsidP="00DF5ECF">
            <w:pPr>
              <w:pStyle w:val="Paragraphedeliste"/>
              <w:numPr>
                <w:ilvl w:val="0"/>
                <w:numId w:val="6"/>
              </w:numPr>
              <w:rPr>
                <w:lang w:val="fr-FR"/>
              </w:rPr>
            </w:pPr>
            <w:r>
              <w:rPr>
                <w:lang w:val="fr-FR"/>
              </w:rPr>
              <w:t>que les coûts imputés par l’entité demanderesse du projet dans le cadre du projet ne sont couverts, partiellement ou totalement, par aucune autre mesure d’aide publique. De même que l’entité demanderesse s’engage à n’effectuer aucune nouvelle demande de cofinancement pour des coûts imputés dans le projet/programme RDI auprès d’autres autorités régionales, nationales ou communautaires ;</w:t>
            </w:r>
          </w:p>
          <w:p w14:paraId="10E8DBEE" w14:textId="77777777" w:rsidR="00B73416" w:rsidRDefault="00C33D28" w:rsidP="00DF5ECF">
            <w:pPr>
              <w:pStyle w:val="Paragraphedeliste"/>
              <w:numPr>
                <w:ilvl w:val="0"/>
                <w:numId w:val="6"/>
              </w:numPr>
              <w:rPr>
                <w:lang w:val="fr-FR"/>
              </w:rPr>
            </w:pPr>
            <w:r>
              <w:rPr>
                <w:lang w:val="fr-FR"/>
              </w:rPr>
              <w:t>que l’entité demanderesse est en bonne santé financière et n’a pas engagé de procédure d’insolvabilité ;</w:t>
            </w:r>
          </w:p>
          <w:p w14:paraId="10E8DBEF" w14:textId="77777777" w:rsidR="00B73416" w:rsidRDefault="00C33D28" w:rsidP="00DF5ECF">
            <w:pPr>
              <w:pStyle w:val="Paragraphedeliste"/>
              <w:numPr>
                <w:ilvl w:val="0"/>
                <w:numId w:val="6"/>
              </w:numPr>
              <w:rPr>
                <w:lang w:val="fr-FR"/>
              </w:rPr>
            </w:pPr>
            <w:r>
              <w:rPr>
                <w:lang w:val="fr-FR"/>
              </w:rPr>
              <w:t>que l’entité demanderesse s’engage à signaler immédiatement auprès d'Innoviris toute modification substantielle intervenue dans le cadre du projet/programme (arrêt, mise en veille ou réduction de la taille du projet/programme, etc...) ou dans sa situation (notamment en cas d’insolvabilité, etc...) ;</w:t>
            </w:r>
          </w:p>
          <w:p w14:paraId="10E8DBF0" w14:textId="77777777" w:rsidR="00B73416" w:rsidRDefault="00C33D28" w:rsidP="00DF5ECF">
            <w:pPr>
              <w:pStyle w:val="Paragraphedeliste"/>
              <w:numPr>
                <w:ilvl w:val="0"/>
                <w:numId w:val="6"/>
              </w:numPr>
              <w:rPr>
                <w:lang w:val="fr-FR"/>
              </w:rPr>
            </w:pPr>
            <w:r>
              <w:rPr>
                <w:lang w:val="fr-FR"/>
              </w:rPr>
              <w:t>que l’entité demanderesse remboursera les subventions versées, augmentées des intérêts légaux applicables, dans les cas d’une gestion impropre ou non-conforme aux règles généralement admises des projets/programmes de recherche-développement ou en cas de non-respect d’un ou plusieurs de ses engagements.</w:t>
            </w:r>
          </w:p>
          <w:p w14:paraId="10E8DBF1" w14:textId="77777777" w:rsidR="00B73416" w:rsidRDefault="00C33D28" w:rsidP="00DF5ECF">
            <w:pPr>
              <w:pStyle w:val="Paragraphedeliste"/>
              <w:numPr>
                <w:ilvl w:val="0"/>
                <w:numId w:val="6"/>
              </w:numPr>
              <w:rPr>
                <w:lang w:val="fr-FR"/>
              </w:rPr>
            </w:pPr>
            <w:r>
              <w:rPr>
                <w:lang w:val="fr-FR"/>
              </w:rPr>
              <w:t>autoriser Innoviris à procéder aux enquêtes nécessaires à l'examen de cette demande.</w:t>
            </w:r>
          </w:p>
          <w:p w14:paraId="10E8DBF2" w14:textId="77777777" w:rsidR="00B73416" w:rsidRDefault="00B73416" w:rsidP="00DF5ECF">
            <w:pPr>
              <w:pStyle w:val="Inhoudtabel"/>
            </w:pPr>
          </w:p>
          <w:p w14:paraId="10E8DBF3" w14:textId="77777777" w:rsidR="00B73416" w:rsidRDefault="00C33D28" w:rsidP="00DF5ECF">
            <w:pPr>
              <w:pStyle w:val="Inhoudtabel"/>
            </w:pPr>
            <w:r>
              <w:t>Date :</w:t>
            </w:r>
          </w:p>
          <w:p w14:paraId="10E8DBF4" w14:textId="77777777" w:rsidR="00B73416" w:rsidRDefault="00B73416" w:rsidP="00DF5ECF">
            <w:pPr>
              <w:pStyle w:val="Inhoudtabel"/>
            </w:pPr>
          </w:p>
          <w:p w14:paraId="10E8DBF5" w14:textId="77777777" w:rsidR="00B73416" w:rsidRDefault="00B73416" w:rsidP="00DF5ECF">
            <w:pPr>
              <w:pStyle w:val="Inhoudtabel"/>
            </w:pPr>
          </w:p>
          <w:p w14:paraId="10E8DBF6" w14:textId="77777777" w:rsidR="00B73416" w:rsidRDefault="00C33D28" w:rsidP="00DF5ECF">
            <w:pPr>
              <w:pStyle w:val="Inhoudtabel"/>
            </w:pPr>
            <w:r>
              <w:t>nom, prénom, fonction et signature de la personne légalement autorisée à engager l'entité.</w:t>
            </w:r>
            <w:bookmarkEnd w:id="0"/>
          </w:p>
        </w:tc>
      </w:tr>
    </w:tbl>
    <w:p w14:paraId="10E8DBF8" w14:textId="77777777" w:rsidR="00B73416" w:rsidRDefault="00B73416" w:rsidP="00DF5ECF"/>
    <w:sectPr w:rsidR="00B73416">
      <w:headerReference w:type="default" r:id="rId24"/>
      <w:footerReference w:type="default" r:id="rId25"/>
      <w:pgSz w:w="11906" w:h="16838"/>
      <w:pgMar w:top="851" w:right="851" w:bottom="1418" w:left="1797" w:header="720" w:footer="709"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7" w:author="agrosfils" w:date="2024-01-15T11:23:00Z" w:initials="AG">
    <w:p w14:paraId="02BED393" w14:textId="77777777" w:rsidR="00F826B9" w:rsidRDefault="00F826B9" w:rsidP="00F826B9">
      <w:pPr>
        <w:pStyle w:val="Commentaire"/>
      </w:pPr>
      <w:r>
        <w:rPr>
          <w:rStyle w:val="Marquedecommentaire"/>
        </w:rPr>
        <w:annotationRef/>
      </w:r>
      <w:r>
        <w:t>Absent du formulaire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BED3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E14C339" w16cex:dateUtc="2024-01-15T10: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BED393" w16cid:durableId="6E14C3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D2BE6" w14:textId="77777777" w:rsidR="005229B6" w:rsidRDefault="005229B6" w:rsidP="00DF5ECF">
      <w:r>
        <w:separator/>
      </w:r>
    </w:p>
  </w:endnote>
  <w:endnote w:type="continuationSeparator" w:id="0">
    <w:p w14:paraId="3035D794" w14:textId="77777777" w:rsidR="005229B6" w:rsidRDefault="005229B6" w:rsidP="00DF5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auto"/>
    <w:pitch w:val="default"/>
  </w:font>
  <w:font w:name="OpenSymbol">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0E6FC" w14:textId="77777777" w:rsidR="009003CD" w:rsidRDefault="009003C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1577788"/>
      <w:docPartObj>
        <w:docPartGallery w:val="Page Numbers (Bottom of Page)"/>
        <w:docPartUnique/>
      </w:docPartObj>
    </w:sdtPr>
    <w:sdtEndPr/>
    <w:sdtContent>
      <w:p w14:paraId="10E8DC0A" w14:textId="215BFD51" w:rsidR="00B73416" w:rsidRDefault="00C33D28" w:rsidP="00E42B4E">
        <w:pPr>
          <w:pStyle w:val="Pieddepage"/>
          <w:jc w:val="right"/>
        </w:pPr>
        <w:r>
          <w:fldChar w:fldCharType="begin"/>
        </w:r>
        <w:r>
          <w:instrText>PAGE   \* MERGEFORMAT</w:instrText>
        </w:r>
        <w:r>
          <w:fldChar w:fldCharType="separate"/>
        </w:r>
        <w:r>
          <w:rPr>
            <w:lang w:val="fr-FR"/>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476D3" w14:textId="77777777" w:rsidR="009003CD" w:rsidRDefault="009003C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0684322"/>
      <w:docPartObj>
        <w:docPartGallery w:val="Page Numbers (Bottom of Page)"/>
        <w:docPartUnique/>
      </w:docPartObj>
    </w:sdtPr>
    <w:sdtEndPr/>
    <w:sdtContent>
      <w:p w14:paraId="10E8DC0E" w14:textId="495F1A25" w:rsidR="00B73416" w:rsidRDefault="009003CD" w:rsidP="00DF5ECF">
        <w:pPr>
          <w:pStyle w:val="Pieddepage"/>
        </w:pPr>
        <w:r w:rsidRPr="009003CD">
          <w:t xml:space="preserve">Formulaire </w:t>
        </w:r>
        <w:proofErr w:type="spellStart"/>
        <w:r w:rsidRPr="009003CD">
          <w:t>co</w:t>
        </w:r>
        <w:proofErr w:type="spellEnd"/>
        <w:r w:rsidRPr="009003CD">
          <w:t>-problématisation</w:t>
        </w:r>
        <w:r>
          <w:tab/>
        </w:r>
        <w:r>
          <w:tab/>
        </w:r>
        <w:r>
          <w:tab/>
        </w:r>
        <w:r>
          <w:tab/>
        </w:r>
        <w:r>
          <w:tab/>
        </w:r>
        <w:r>
          <w:tab/>
        </w:r>
        <w:r>
          <w:tab/>
        </w:r>
        <w:r>
          <w:tab/>
        </w:r>
        <w:r w:rsidRPr="009003CD">
          <w:t xml:space="preserve"> </w:t>
        </w:r>
        <w:r w:rsidR="00C33D28">
          <w:fldChar w:fldCharType="begin"/>
        </w:r>
        <w:r w:rsidR="00C33D28">
          <w:instrText>PAGE   \* MERGEFORMAT</w:instrText>
        </w:r>
        <w:r w:rsidR="00C33D28">
          <w:fldChar w:fldCharType="separate"/>
        </w:r>
        <w:r w:rsidR="00C33D28">
          <w:rPr>
            <w:lang w:val="fr-FR"/>
          </w:rPr>
          <w:t>2</w:t>
        </w:r>
        <w:r w:rsidR="00C33D28">
          <w:fldChar w:fldCharType="end"/>
        </w:r>
      </w:p>
    </w:sdtContent>
  </w:sdt>
  <w:p w14:paraId="10E8DC0F" w14:textId="77777777" w:rsidR="00B73416" w:rsidRDefault="00B73416" w:rsidP="00DF5E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47084" w14:textId="77777777" w:rsidR="005229B6" w:rsidRDefault="005229B6" w:rsidP="00DF5ECF">
      <w:r>
        <w:separator/>
      </w:r>
    </w:p>
    <w:p w14:paraId="13FD70F7" w14:textId="77777777" w:rsidR="005229B6" w:rsidRDefault="005229B6" w:rsidP="00DF5ECF"/>
  </w:footnote>
  <w:footnote w:type="continuationSeparator" w:id="0">
    <w:p w14:paraId="3CFDB6C7" w14:textId="77777777" w:rsidR="005229B6" w:rsidRDefault="005229B6" w:rsidP="00DF5ECF">
      <w:r>
        <w:continuationSeparator/>
      </w:r>
    </w:p>
    <w:p w14:paraId="6C59C0FD" w14:textId="77777777" w:rsidR="005229B6" w:rsidRDefault="005229B6" w:rsidP="00DF5ECF"/>
  </w:footnote>
  <w:footnote w:type="continuationNotice" w:id="1">
    <w:p w14:paraId="1E5EE4E9" w14:textId="77777777" w:rsidR="005229B6" w:rsidRDefault="005229B6" w:rsidP="00DF5ECF"/>
    <w:p w14:paraId="39808587" w14:textId="77777777" w:rsidR="005229B6" w:rsidRDefault="005229B6" w:rsidP="00DF5ECF"/>
  </w:footnote>
  <w:footnote w:id="2">
    <w:p w14:paraId="10E8DC12" w14:textId="77777777" w:rsidR="00B73416" w:rsidRDefault="00C33D28" w:rsidP="00DF5ECF">
      <w:pPr>
        <w:pStyle w:val="Notedebasdepage"/>
      </w:pPr>
      <w:r>
        <w:rPr>
          <w:rStyle w:val="Appelnotedebasdep"/>
        </w:rPr>
        <w:footnoteRef/>
      </w:r>
      <w:r>
        <w:t xml:space="preserve"> Pour le calcul de la taille de votre entreprise, veuillez vous référer au guide : « Guide de l’utilisateur pour la définition des PME » publié par la commission européenne</w:t>
      </w:r>
      <w:r>
        <w:rPr>
          <w:color w:val="1F497D"/>
        </w:rPr>
        <w:t> : https://ec.europa.eu/doc</w:t>
      </w:r>
      <w:r>
        <w:rPr>
          <w:color w:val="1F497D"/>
          <w:sz w:val="22"/>
          <w:szCs w:val="22"/>
        </w:rPr>
        <w:t>sroom/documents/15582</w:t>
      </w:r>
    </w:p>
  </w:footnote>
  <w:footnote w:id="3">
    <w:p w14:paraId="10E8DC13" w14:textId="77777777" w:rsidR="00B73416" w:rsidRDefault="00C33D28" w:rsidP="00DF5ECF">
      <w:r>
        <w:rPr>
          <w:rStyle w:val="Appelnotedebasdep"/>
        </w:rPr>
        <w:footnoteRef/>
      </w:r>
      <w:r>
        <w:t xml:space="preserve"> La taille sera évaluée selon les critères exposés à cette adresse: </w:t>
      </w:r>
      <w:hyperlink r:id="rId1" w:tooltip="https://www.nbb.be/fr/centrale-des-bilans/etablir/criteres-de-taille/criteres-de-taille-pour-les-associations-et" w:history="1">
        <w:r>
          <w:rPr>
            <w:rStyle w:val="Lienhypertexte"/>
          </w:rPr>
          <w:t>https://www.nbb.be/fr/centrale-des-bilans/etablir/criteres-de-taille/criteres-de-taille-pour-les-associations-et</w:t>
        </w:r>
      </w:hyperlink>
      <w:r>
        <w:t xml:space="preserve"> </w:t>
      </w:r>
    </w:p>
    <w:p w14:paraId="10E8DC14" w14:textId="77777777" w:rsidR="00B73416" w:rsidRDefault="00B73416" w:rsidP="00DF5ECF">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FC9D7" w14:textId="77777777" w:rsidR="009003CD" w:rsidRDefault="009003C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8DC07" w14:textId="41BC166A" w:rsidR="00B73416" w:rsidRDefault="00C33D28" w:rsidP="009003CD">
    <w:pPr>
      <w:pStyle w:val="En-tte"/>
      <w:jc w:val="center"/>
    </w:pPr>
    <w:r>
      <w:rPr>
        <w:noProof/>
      </w:rPr>
      <w:drawing>
        <wp:inline distT="0" distB="0" distL="0" distR="0" wp14:anchorId="10E8DC10" wp14:editId="360039F4">
          <wp:extent cx="1482725" cy="581025"/>
          <wp:effectExtent l="0" t="0" r="3175" b="9525"/>
          <wp:docPr id="1" name="Image 783112655" descr="cid:image001.png@01D56498.9F0BB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descr="cid:image001.png@01D56498.9F0BB990"/>
                  <pic:cNvPicPr>
                    <a:picLocks noChangeAspect="1"/>
                  </pic:cNvPicPr>
                </pic:nvPicPr>
                <pic:blipFill>
                  <a:blip r:embed="rId1">
                    <a:extLst>
                      <a:ext uri="{28A0092B-C50C-407E-A947-70E740481C1C}">
                        <a14:useLocalDpi xmlns:a14="http://schemas.microsoft.com/office/drawing/2010/main" val="0"/>
                      </a:ext>
                    </a:extLst>
                  </a:blip>
                  <a:stretch/>
                </pic:blipFill>
                <pic:spPr bwMode="auto">
                  <a:xfrm>
                    <a:off x="0" y="0"/>
                    <a:ext cx="1482725" cy="581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4BFEA" w14:textId="77777777" w:rsidR="009003CD" w:rsidRDefault="009003CD">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8DC0D" w14:textId="77777777" w:rsidR="00B73416" w:rsidRDefault="00B73416" w:rsidP="00DF5E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321A1"/>
    <w:multiLevelType w:val="hybridMultilevel"/>
    <w:tmpl w:val="B9D259C6"/>
    <w:lvl w:ilvl="0" w:tplc="76E238BC">
      <w:start w:val="1"/>
      <w:numFmt w:val="decimal"/>
      <w:lvlText w:val="%1."/>
      <w:lvlJc w:val="left"/>
      <w:pPr>
        <w:ind w:left="720" w:hanging="360"/>
      </w:pPr>
      <w:rPr>
        <w:rFonts w:hint="default"/>
      </w:rPr>
    </w:lvl>
    <w:lvl w:ilvl="1" w:tplc="FAF2B580">
      <w:start w:val="1"/>
      <w:numFmt w:val="bullet"/>
      <w:lvlText w:val="o"/>
      <w:lvlJc w:val="left"/>
      <w:pPr>
        <w:ind w:left="1440" w:hanging="360"/>
      </w:pPr>
      <w:rPr>
        <w:rFonts w:ascii="Courier New" w:hAnsi="Courier New" w:cs="Courier New" w:hint="default"/>
      </w:rPr>
    </w:lvl>
    <w:lvl w:ilvl="2" w:tplc="8102CC9C">
      <w:start w:val="1"/>
      <w:numFmt w:val="bullet"/>
      <w:lvlText w:val=""/>
      <w:lvlJc w:val="left"/>
      <w:pPr>
        <w:ind w:left="2160" w:hanging="360"/>
      </w:pPr>
      <w:rPr>
        <w:rFonts w:ascii="Wingdings" w:hAnsi="Wingdings" w:hint="default"/>
      </w:rPr>
    </w:lvl>
    <w:lvl w:ilvl="3" w:tplc="3A98695C">
      <w:start w:val="1"/>
      <w:numFmt w:val="bullet"/>
      <w:lvlText w:val=""/>
      <w:lvlJc w:val="left"/>
      <w:pPr>
        <w:ind w:left="2880" w:hanging="360"/>
      </w:pPr>
      <w:rPr>
        <w:rFonts w:ascii="Symbol" w:hAnsi="Symbol" w:hint="default"/>
      </w:rPr>
    </w:lvl>
    <w:lvl w:ilvl="4" w:tplc="57105DA6">
      <w:start w:val="1"/>
      <w:numFmt w:val="bullet"/>
      <w:lvlText w:val="o"/>
      <w:lvlJc w:val="left"/>
      <w:pPr>
        <w:ind w:left="3600" w:hanging="360"/>
      </w:pPr>
      <w:rPr>
        <w:rFonts w:ascii="Courier New" w:hAnsi="Courier New" w:cs="Courier New" w:hint="default"/>
      </w:rPr>
    </w:lvl>
    <w:lvl w:ilvl="5" w:tplc="07E63FBA">
      <w:start w:val="1"/>
      <w:numFmt w:val="bullet"/>
      <w:lvlText w:val=""/>
      <w:lvlJc w:val="left"/>
      <w:pPr>
        <w:ind w:left="4320" w:hanging="360"/>
      </w:pPr>
      <w:rPr>
        <w:rFonts w:ascii="Wingdings" w:hAnsi="Wingdings" w:hint="default"/>
      </w:rPr>
    </w:lvl>
    <w:lvl w:ilvl="6" w:tplc="283C1384">
      <w:start w:val="1"/>
      <w:numFmt w:val="bullet"/>
      <w:lvlText w:val=""/>
      <w:lvlJc w:val="left"/>
      <w:pPr>
        <w:ind w:left="5040" w:hanging="360"/>
      </w:pPr>
      <w:rPr>
        <w:rFonts w:ascii="Symbol" w:hAnsi="Symbol" w:hint="default"/>
      </w:rPr>
    </w:lvl>
    <w:lvl w:ilvl="7" w:tplc="0DE46914">
      <w:start w:val="1"/>
      <w:numFmt w:val="bullet"/>
      <w:lvlText w:val="o"/>
      <w:lvlJc w:val="left"/>
      <w:pPr>
        <w:ind w:left="5760" w:hanging="360"/>
      </w:pPr>
      <w:rPr>
        <w:rFonts w:ascii="Courier New" w:hAnsi="Courier New" w:cs="Courier New" w:hint="default"/>
      </w:rPr>
    </w:lvl>
    <w:lvl w:ilvl="8" w:tplc="84EE0BF0">
      <w:start w:val="1"/>
      <w:numFmt w:val="bullet"/>
      <w:lvlText w:val=""/>
      <w:lvlJc w:val="left"/>
      <w:pPr>
        <w:ind w:left="6480" w:hanging="360"/>
      </w:pPr>
      <w:rPr>
        <w:rFonts w:ascii="Wingdings" w:hAnsi="Wingdings" w:hint="default"/>
      </w:rPr>
    </w:lvl>
  </w:abstractNum>
  <w:abstractNum w:abstractNumId="1" w15:restartNumberingAfterBreak="0">
    <w:nsid w:val="09F81798"/>
    <w:multiLevelType w:val="hybridMultilevel"/>
    <w:tmpl w:val="94A4DE22"/>
    <w:lvl w:ilvl="0" w:tplc="415E32BA">
      <w:start w:val="1"/>
      <w:numFmt w:val="bullet"/>
      <w:lvlText w:val=""/>
      <w:lvlJc w:val="left"/>
      <w:pPr>
        <w:ind w:left="720" w:hanging="360"/>
      </w:pPr>
      <w:rPr>
        <w:rFonts w:ascii="Symbol" w:hAnsi="Symbol" w:hint="default"/>
      </w:rPr>
    </w:lvl>
    <w:lvl w:ilvl="1" w:tplc="8F2C016A">
      <w:start w:val="1"/>
      <w:numFmt w:val="bullet"/>
      <w:lvlText w:val="o"/>
      <w:lvlJc w:val="left"/>
      <w:pPr>
        <w:ind w:left="1440" w:hanging="360"/>
      </w:pPr>
      <w:rPr>
        <w:rFonts w:ascii="Courier New" w:hAnsi="Courier New" w:cs="Courier New" w:hint="default"/>
      </w:rPr>
    </w:lvl>
    <w:lvl w:ilvl="2" w:tplc="7A64F094">
      <w:start w:val="1"/>
      <w:numFmt w:val="bullet"/>
      <w:lvlText w:val=""/>
      <w:lvlJc w:val="left"/>
      <w:pPr>
        <w:ind w:left="2160" w:hanging="360"/>
      </w:pPr>
      <w:rPr>
        <w:rFonts w:ascii="Wingdings" w:hAnsi="Wingdings" w:hint="default"/>
      </w:rPr>
    </w:lvl>
    <w:lvl w:ilvl="3" w:tplc="F37096B0">
      <w:start w:val="1"/>
      <w:numFmt w:val="bullet"/>
      <w:lvlText w:val=""/>
      <w:lvlJc w:val="left"/>
      <w:pPr>
        <w:ind w:left="2880" w:hanging="360"/>
      </w:pPr>
      <w:rPr>
        <w:rFonts w:ascii="Symbol" w:hAnsi="Symbol" w:hint="default"/>
      </w:rPr>
    </w:lvl>
    <w:lvl w:ilvl="4" w:tplc="492A6538">
      <w:start w:val="1"/>
      <w:numFmt w:val="bullet"/>
      <w:lvlText w:val="o"/>
      <w:lvlJc w:val="left"/>
      <w:pPr>
        <w:ind w:left="3600" w:hanging="360"/>
      </w:pPr>
      <w:rPr>
        <w:rFonts w:ascii="Courier New" w:hAnsi="Courier New" w:cs="Courier New" w:hint="default"/>
      </w:rPr>
    </w:lvl>
    <w:lvl w:ilvl="5" w:tplc="81F88814">
      <w:start w:val="1"/>
      <w:numFmt w:val="bullet"/>
      <w:lvlText w:val=""/>
      <w:lvlJc w:val="left"/>
      <w:pPr>
        <w:ind w:left="4320" w:hanging="360"/>
      </w:pPr>
      <w:rPr>
        <w:rFonts w:ascii="Wingdings" w:hAnsi="Wingdings" w:hint="default"/>
      </w:rPr>
    </w:lvl>
    <w:lvl w:ilvl="6" w:tplc="E6C6F03E">
      <w:start w:val="1"/>
      <w:numFmt w:val="bullet"/>
      <w:lvlText w:val=""/>
      <w:lvlJc w:val="left"/>
      <w:pPr>
        <w:ind w:left="5040" w:hanging="360"/>
      </w:pPr>
      <w:rPr>
        <w:rFonts w:ascii="Symbol" w:hAnsi="Symbol" w:hint="default"/>
      </w:rPr>
    </w:lvl>
    <w:lvl w:ilvl="7" w:tplc="38EC07B4">
      <w:start w:val="1"/>
      <w:numFmt w:val="bullet"/>
      <w:lvlText w:val="o"/>
      <w:lvlJc w:val="left"/>
      <w:pPr>
        <w:ind w:left="5760" w:hanging="360"/>
      </w:pPr>
      <w:rPr>
        <w:rFonts w:ascii="Courier New" w:hAnsi="Courier New" w:cs="Courier New" w:hint="default"/>
      </w:rPr>
    </w:lvl>
    <w:lvl w:ilvl="8" w:tplc="CF5A33EA">
      <w:start w:val="1"/>
      <w:numFmt w:val="bullet"/>
      <w:lvlText w:val=""/>
      <w:lvlJc w:val="left"/>
      <w:pPr>
        <w:ind w:left="6480" w:hanging="360"/>
      </w:pPr>
      <w:rPr>
        <w:rFonts w:ascii="Wingdings" w:hAnsi="Wingdings" w:hint="default"/>
      </w:rPr>
    </w:lvl>
  </w:abstractNum>
  <w:abstractNum w:abstractNumId="2" w15:restartNumberingAfterBreak="0">
    <w:nsid w:val="11115E15"/>
    <w:multiLevelType w:val="hybridMultilevel"/>
    <w:tmpl w:val="1126500C"/>
    <w:lvl w:ilvl="0" w:tplc="4934DEDE">
      <w:start w:val="1"/>
      <w:numFmt w:val="decimal"/>
      <w:lvlText w:val="%1."/>
      <w:lvlJc w:val="left"/>
      <w:pPr>
        <w:tabs>
          <w:tab w:val="num" w:pos="720"/>
        </w:tabs>
        <w:ind w:left="720" w:hanging="360"/>
      </w:pPr>
    </w:lvl>
    <w:lvl w:ilvl="1" w:tplc="828CA3BC">
      <w:start w:val="1"/>
      <w:numFmt w:val="decimal"/>
      <w:lvlText w:val="%2."/>
      <w:lvlJc w:val="left"/>
      <w:pPr>
        <w:tabs>
          <w:tab w:val="num" w:pos="1080"/>
        </w:tabs>
        <w:ind w:left="1080" w:hanging="360"/>
      </w:pPr>
    </w:lvl>
    <w:lvl w:ilvl="2" w:tplc="F58CB6D2">
      <w:start w:val="1"/>
      <w:numFmt w:val="decimal"/>
      <w:lvlText w:val="%3."/>
      <w:lvlJc w:val="left"/>
      <w:pPr>
        <w:tabs>
          <w:tab w:val="num" w:pos="1440"/>
        </w:tabs>
        <w:ind w:left="1440" w:hanging="360"/>
      </w:pPr>
    </w:lvl>
    <w:lvl w:ilvl="3" w:tplc="2368D982">
      <w:start w:val="1"/>
      <w:numFmt w:val="decimal"/>
      <w:lvlText w:val="%4."/>
      <w:lvlJc w:val="left"/>
      <w:pPr>
        <w:tabs>
          <w:tab w:val="num" w:pos="1800"/>
        </w:tabs>
        <w:ind w:left="1800" w:hanging="360"/>
      </w:pPr>
    </w:lvl>
    <w:lvl w:ilvl="4" w:tplc="0EC03E92">
      <w:start w:val="1"/>
      <w:numFmt w:val="decimal"/>
      <w:lvlText w:val="%5."/>
      <w:lvlJc w:val="left"/>
      <w:pPr>
        <w:tabs>
          <w:tab w:val="num" w:pos="2160"/>
        </w:tabs>
        <w:ind w:left="2160" w:hanging="360"/>
      </w:pPr>
    </w:lvl>
    <w:lvl w:ilvl="5" w:tplc="B262DF50">
      <w:start w:val="1"/>
      <w:numFmt w:val="decimal"/>
      <w:lvlText w:val="%6."/>
      <w:lvlJc w:val="left"/>
      <w:pPr>
        <w:tabs>
          <w:tab w:val="num" w:pos="2520"/>
        </w:tabs>
        <w:ind w:left="2520" w:hanging="360"/>
      </w:pPr>
    </w:lvl>
    <w:lvl w:ilvl="6" w:tplc="803E64AA">
      <w:start w:val="1"/>
      <w:numFmt w:val="decimal"/>
      <w:lvlText w:val="%7."/>
      <w:lvlJc w:val="left"/>
      <w:pPr>
        <w:tabs>
          <w:tab w:val="num" w:pos="2880"/>
        </w:tabs>
        <w:ind w:left="2880" w:hanging="360"/>
      </w:pPr>
    </w:lvl>
    <w:lvl w:ilvl="7" w:tplc="6B68F0F4">
      <w:start w:val="1"/>
      <w:numFmt w:val="decimal"/>
      <w:lvlText w:val="%8."/>
      <w:lvlJc w:val="left"/>
      <w:pPr>
        <w:tabs>
          <w:tab w:val="num" w:pos="3240"/>
        </w:tabs>
        <w:ind w:left="3240" w:hanging="360"/>
      </w:pPr>
    </w:lvl>
    <w:lvl w:ilvl="8" w:tplc="5BFAEC84">
      <w:start w:val="1"/>
      <w:numFmt w:val="decimal"/>
      <w:lvlText w:val="%9."/>
      <w:lvlJc w:val="left"/>
      <w:pPr>
        <w:tabs>
          <w:tab w:val="num" w:pos="3600"/>
        </w:tabs>
        <w:ind w:left="3600" w:hanging="360"/>
      </w:pPr>
    </w:lvl>
  </w:abstractNum>
  <w:abstractNum w:abstractNumId="3" w15:restartNumberingAfterBreak="0">
    <w:nsid w:val="15A8729F"/>
    <w:multiLevelType w:val="multilevel"/>
    <w:tmpl w:val="333CDCC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195E6A6A"/>
    <w:multiLevelType w:val="hybridMultilevel"/>
    <w:tmpl w:val="3F900440"/>
    <w:lvl w:ilvl="0" w:tplc="C2107710">
      <w:numFmt w:val="bullet"/>
      <w:lvlText w:val="•"/>
      <w:lvlJc w:val="left"/>
      <w:pPr>
        <w:ind w:left="1068" w:hanging="708"/>
      </w:pPr>
      <w:rPr>
        <w:rFonts w:ascii="Calibri" w:eastAsia="Calibr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C180980"/>
    <w:multiLevelType w:val="hybridMultilevel"/>
    <w:tmpl w:val="3E443E08"/>
    <w:lvl w:ilvl="0" w:tplc="080C000F">
      <w:start w:val="1"/>
      <w:numFmt w:val="decimal"/>
      <w:lvlText w:val="%1."/>
      <w:lvlJc w:val="left"/>
      <w:pPr>
        <w:ind w:left="720" w:hanging="360"/>
      </w:pPr>
    </w:lvl>
    <w:lvl w:ilvl="1" w:tplc="FFFFFFFF">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2425562B"/>
    <w:multiLevelType w:val="hybridMultilevel"/>
    <w:tmpl w:val="E5769CE2"/>
    <w:lvl w:ilvl="0" w:tplc="1FC8A1AC">
      <w:start w:val="1"/>
      <w:numFmt w:val="bullet"/>
      <w:lvlText w:val=""/>
      <w:lvlJc w:val="left"/>
      <w:pPr>
        <w:ind w:left="720" w:hanging="360"/>
      </w:pPr>
      <w:rPr>
        <w:rFonts w:ascii="Symbol" w:hAnsi="Symbol" w:hint="default"/>
      </w:rPr>
    </w:lvl>
    <w:lvl w:ilvl="1" w:tplc="D646C7B6">
      <w:start w:val="1"/>
      <w:numFmt w:val="bullet"/>
      <w:lvlText w:val="o"/>
      <w:lvlJc w:val="left"/>
      <w:pPr>
        <w:ind w:left="1440" w:hanging="360"/>
      </w:pPr>
      <w:rPr>
        <w:rFonts w:ascii="Courier New" w:hAnsi="Courier New" w:cs="Courier New" w:hint="default"/>
      </w:rPr>
    </w:lvl>
    <w:lvl w:ilvl="2" w:tplc="4AD67C22">
      <w:start w:val="1"/>
      <w:numFmt w:val="bullet"/>
      <w:lvlText w:val=""/>
      <w:lvlJc w:val="left"/>
      <w:pPr>
        <w:ind w:left="2160" w:hanging="360"/>
      </w:pPr>
      <w:rPr>
        <w:rFonts w:ascii="Wingdings" w:hAnsi="Wingdings" w:hint="default"/>
      </w:rPr>
    </w:lvl>
    <w:lvl w:ilvl="3" w:tplc="A0ECECE6">
      <w:start w:val="1"/>
      <w:numFmt w:val="bullet"/>
      <w:lvlText w:val=""/>
      <w:lvlJc w:val="left"/>
      <w:pPr>
        <w:ind w:left="2880" w:hanging="360"/>
      </w:pPr>
      <w:rPr>
        <w:rFonts w:ascii="Symbol" w:hAnsi="Symbol" w:hint="default"/>
      </w:rPr>
    </w:lvl>
    <w:lvl w:ilvl="4" w:tplc="E480AFDC">
      <w:start w:val="1"/>
      <w:numFmt w:val="bullet"/>
      <w:lvlText w:val="o"/>
      <w:lvlJc w:val="left"/>
      <w:pPr>
        <w:ind w:left="3600" w:hanging="360"/>
      </w:pPr>
      <w:rPr>
        <w:rFonts w:ascii="Courier New" w:hAnsi="Courier New" w:cs="Courier New" w:hint="default"/>
      </w:rPr>
    </w:lvl>
    <w:lvl w:ilvl="5" w:tplc="0488470A">
      <w:start w:val="1"/>
      <w:numFmt w:val="bullet"/>
      <w:lvlText w:val=""/>
      <w:lvlJc w:val="left"/>
      <w:pPr>
        <w:ind w:left="4320" w:hanging="360"/>
      </w:pPr>
      <w:rPr>
        <w:rFonts w:ascii="Wingdings" w:hAnsi="Wingdings" w:hint="default"/>
      </w:rPr>
    </w:lvl>
    <w:lvl w:ilvl="6" w:tplc="A31CE2CC">
      <w:start w:val="1"/>
      <w:numFmt w:val="bullet"/>
      <w:lvlText w:val=""/>
      <w:lvlJc w:val="left"/>
      <w:pPr>
        <w:ind w:left="5040" w:hanging="360"/>
      </w:pPr>
      <w:rPr>
        <w:rFonts w:ascii="Symbol" w:hAnsi="Symbol" w:hint="default"/>
      </w:rPr>
    </w:lvl>
    <w:lvl w:ilvl="7" w:tplc="33187D64">
      <w:start w:val="1"/>
      <w:numFmt w:val="bullet"/>
      <w:lvlText w:val="o"/>
      <w:lvlJc w:val="left"/>
      <w:pPr>
        <w:ind w:left="5760" w:hanging="360"/>
      </w:pPr>
      <w:rPr>
        <w:rFonts w:ascii="Courier New" w:hAnsi="Courier New" w:cs="Courier New" w:hint="default"/>
      </w:rPr>
    </w:lvl>
    <w:lvl w:ilvl="8" w:tplc="CAE42CB6">
      <w:start w:val="1"/>
      <w:numFmt w:val="bullet"/>
      <w:lvlText w:val=""/>
      <w:lvlJc w:val="left"/>
      <w:pPr>
        <w:ind w:left="6480" w:hanging="360"/>
      </w:pPr>
      <w:rPr>
        <w:rFonts w:ascii="Wingdings" w:hAnsi="Wingdings" w:hint="default"/>
      </w:rPr>
    </w:lvl>
  </w:abstractNum>
  <w:abstractNum w:abstractNumId="7" w15:restartNumberingAfterBreak="0">
    <w:nsid w:val="26FF48D3"/>
    <w:multiLevelType w:val="hybridMultilevel"/>
    <w:tmpl w:val="1AA22430"/>
    <w:lvl w:ilvl="0" w:tplc="B91AC722">
      <w:start w:val="1"/>
      <w:numFmt w:val="lowerLetter"/>
      <w:lvlText w:val="%1."/>
      <w:lvlJc w:val="left"/>
      <w:pPr>
        <w:ind w:left="720" w:hanging="360"/>
      </w:pPr>
      <w:rPr>
        <w:rFonts w:hint="default"/>
      </w:rPr>
    </w:lvl>
    <w:lvl w:ilvl="1" w:tplc="E468EFF4">
      <w:start w:val="1"/>
      <w:numFmt w:val="bullet"/>
      <w:lvlText w:val="o"/>
      <w:lvlJc w:val="left"/>
      <w:pPr>
        <w:ind w:left="1440" w:hanging="360"/>
      </w:pPr>
      <w:rPr>
        <w:rFonts w:ascii="Courier New" w:hAnsi="Courier New" w:cs="Courier New" w:hint="default"/>
      </w:rPr>
    </w:lvl>
    <w:lvl w:ilvl="2" w:tplc="F8AC87C8">
      <w:start w:val="1"/>
      <w:numFmt w:val="bullet"/>
      <w:lvlText w:val=""/>
      <w:lvlJc w:val="left"/>
      <w:pPr>
        <w:ind w:left="2160" w:hanging="360"/>
      </w:pPr>
      <w:rPr>
        <w:rFonts w:ascii="Wingdings" w:hAnsi="Wingdings" w:hint="default"/>
      </w:rPr>
    </w:lvl>
    <w:lvl w:ilvl="3" w:tplc="6FA81DAC">
      <w:start w:val="1"/>
      <w:numFmt w:val="bullet"/>
      <w:lvlText w:val=""/>
      <w:lvlJc w:val="left"/>
      <w:pPr>
        <w:ind w:left="2880" w:hanging="360"/>
      </w:pPr>
      <w:rPr>
        <w:rFonts w:ascii="Symbol" w:hAnsi="Symbol" w:hint="default"/>
      </w:rPr>
    </w:lvl>
    <w:lvl w:ilvl="4" w:tplc="CA024B10">
      <w:start w:val="1"/>
      <w:numFmt w:val="bullet"/>
      <w:lvlText w:val="o"/>
      <w:lvlJc w:val="left"/>
      <w:pPr>
        <w:ind w:left="3600" w:hanging="360"/>
      </w:pPr>
      <w:rPr>
        <w:rFonts w:ascii="Courier New" w:hAnsi="Courier New" w:cs="Courier New" w:hint="default"/>
      </w:rPr>
    </w:lvl>
    <w:lvl w:ilvl="5" w:tplc="2B2824CC">
      <w:start w:val="1"/>
      <w:numFmt w:val="bullet"/>
      <w:lvlText w:val=""/>
      <w:lvlJc w:val="left"/>
      <w:pPr>
        <w:ind w:left="4320" w:hanging="360"/>
      </w:pPr>
      <w:rPr>
        <w:rFonts w:ascii="Wingdings" w:hAnsi="Wingdings" w:hint="default"/>
      </w:rPr>
    </w:lvl>
    <w:lvl w:ilvl="6" w:tplc="1C96E9F6">
      <w:start w:val="1"/>
      <w:numFmt w:val="bullet"/>
      <w:lvlText w:val=""/>
      <w:lvlJc w:val="left"/>
      <w:pPr>
        <w:ind w:left="5040" w:hanging="360"/>
      </w:pPr>
      <w:rPr>
        <w:rFonts w:ascii="Symbol" w:hAnsi="Symbol" w:hint="default"/>
      </w:rPr>
    </w:lvl>
    <w:lvl w:ilvl="7" w:tplc="340888DC">
      <w:start w:val="1"/>
      <w:numFmt w:val="bullet"/>
      <w:lvlText w:val="o"/>
      <w:lvlJc w:val="left"/>
      <w:pPr>
        <w:ind w:left="5760" w:hanging="360"/>
      </w:pPr>
      <w:rPr>
        <w:rFonts w:ascii="Courier New" w:hAnsi="Courier New" w:cs="Courier New" w:hint="default"/>
      </w:rPr>
    </w:lvl>
    <w:lvl w:ilvl="8" w:tplc="F0243D22">
      <w:start w:val="1"/>
      <w:numFmt w:val="bullet"/>
      <w:lvlText w:val=""/>
      <w:lvlJc w:val="left"/>
      <w:pPr>
        <w:ind w:left="6480" w:hanging="360"/>
      </w:pPr>
      <w:rPr>
        <w:rFonts w:ascii="Wingdings" w:hAnsi="Wingdings" w:hint="default"/>
      </w:rPr>
    </w:lvl>
  </w:abstractNum>
  <w:abstractNum w:abstractNumId="8" w15:restartNumberingAfterBreak="0">
    <w:nsid w:val="2B620ED3"/>
    <w:multiLevelType w:val="hybridMultilevel"/>
    <w:tmpl w:val="D4C63020"/>
    <w:styleLink w:val="Style10import"/>
    <w:lvl w:ilvl="0" w:tplc="B874E7B2">
      <w:start w:val="1"/>
      <w:numFmt w:val="bullet"/>
      <w:pStyle w:val="Style10import"/>
      <w:lvlText w:val="·"/>
      <w:lvlJc w:val="left"/>
      <w:pPr>
        <w:ind w:left="720" w:hanging="360"/>
      </w:pPr>
      <w:rPr>
        <w:rFonts w:ascii="Symbol" w:eastAsia="Symbol" w:hAnsi="Symbol" w:cs="Symbol"/>
        <w:b w:val="0"/>
        <w:bCs w:val="0"/>
        <w:i w:val="0"/>
        <w:iCs w:val="0"/>
        <w:caps w:val="0"/>
        <w:smallCaps w:val="0"/>
        <w:strike w:val="0"/>
        <w:spacing w:val="0"/>
        <w:position w:val="0"/>
        <w:vertAlign w:val="baseline"/>
      </w:rPr>
    </w:lvl>
    <w:lvl w:ilvl="1" w:tplc="4012848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2" w:tplc="857A227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3" w:tplc="58CAA6CC">
      <w:start w:val="1"/>
      <w:numFmt w:val="bullet"/>
      <w:lvlText w:val="·"/>
      <w:lvlJc w:val="left"/>
      <w:pPr>
        <w:ind w:left="2880" w:hanging="360"/>
      </w:pPr>
      <w:rPr>
        <w:rFonts w:ascii="Symbol" w:eastAsia="Symbol" w:hAnsi="Symbol" w:cs="Symbol"/>
        <w:b w:val="0"/>
        <w:bCs w:val="0"/>
        <w:i w:val="0"/>
        <w:iCs w:val="0"/>
        <w:caps w:val="0"/>
        <w:smallCaps w:val="0"/>
        <w:strike w:val="0"/>
        <w:spacing w:val="0"/>
        <w:position w:val="0"/>
        <w:vertAlign w:val="baseline"/>
      </w:rPr>
    </w:lvl>
    <w:lvl w:ilvl="4" w:tplc="76726B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5" w:tplc="450E9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6" w:tplc="A74ECD0A">
      <w:start w:val="1"/>
      <w:numFmt w:val="bullet"/>
      <w:lvlText w:val="·"/>
      <w:lvlJc w:val="left"/>
      <w:pPr>
        <w:ind w:left="5040" w:hanging="360"/>
      </w:pPr>
      <w:rPr>
        <w:rFonts w:ascii="Symbol" w:eastAsia="Symbol" w:hAnsi="Symbol" w:cs="Symbol"/>
        <w:b w:val="0"/>
        <w:bCs w:val="0"/>
        <w:i w:val="0"/>
        <w:iCs w:val="0"/>
        <w:caps w:val="0"/>
        <w:smallCaps w:val="0"/>
        <w:strike w:val="0"/>
        <w:spacing w:val="0"/>
        <w:position w:val="0"/>
        <w:vertAlign w:val="baseline"/>
      </w:rPr>
    </w:lvl>
    <w:lvl w:ilvl="7" w:tplc="ADB6AC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8" w:tplc="470CF24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spacing w:val="0"/>
        <w:position w:val="0"/>
        <w:vertAlign w:val="baseline"/>
      </w:rPr>
    </w:lvl>
  </w:abstractNum>
  <w:abstractNum w:abstractNumId="9" w15:restartNumberingAfterBreak="0">
    <w:nsid w:val="2CC00F98"/>
    <w:multiLevelType w:val="hybridMultilevel"/>
    <w:tmpl w:val="C9149EC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2F8F2DD3"/>
    <w:multiLevelType w:val="hybridMultilevel"/>
    <w:tmpl w:val="B30209B6"/>
    <w:lvl w:ilvl="0" w:tplc="C2107710">
      <w:numFmt w:val="bullet"/>
      <w:lvlText w:val="•"/>
      <w:lvlJc w:val="left"/>
      <w:pPr>
        <w:ind w:left="1428" w:hanging="708"/>
      </w:pPr>
      <w:rPr>
        <w:rFonts w:ascii="Calibri" w:eastAsia="Calibri" w:hAnsi="Calibri" w:cs="Calibri"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4F245336"/>
    <w:multiLevelType w:val="hybridMultilevel"/>
    <w:tmpl w:val="275E9FC2"/>
    <w:lvl w:ilvl="0" w:tplc="7C483F6A">
      <w:start w:val="1"/>
      <w:numFmt w:val="bullet"/>
      <w:lvlText w:val=""/>
      <w:lvlJc w:val="left"/>
      <w:pPr>
        <w:tabs>
          <w:tab w:val="num" w:pos="720"/>
        </w:tabs>
        <w:ind w:left="720" w:hanging="360"/>
      </w:pPr>
      <w:rPr>
        <w:rFonts w:ascii="Symbol" w:hAnsi="Symbol" w:cs="OpenSymbol"/>
      </w:rPr>
    </w:lvl>
    <w:lvl w:ilvl="1" w:tplc="0F105A50">
      <w:start w:val="1"/>
      <w:numFmt w:val="bullet"/>
      <w:lvlText w:val="◦"/>
      <w:lvlJc w:val="left"/>
      <w:pPr>
        <w:tabs>
          <w:tab w:val="num" w:pos="1080"/>
        </w:tabs>
        <w:ind w:left="1080" w:hanging="360"/>
      </w:pPr>
      <w:rPr>
        <w:rFonts w:ascii="OpenSymbol" w:hAnsi="OpenSymbol" w:cs="OpenSymbol"/>
      </w:rPr>
    </w:lvl>
    <w:lvl w:ilvl="2" w:tplc="2D267D54">
      <w:start w:val="1"/>
      <w:numFmt w:val="bullet"/>
      <w:lvlText w:val="▪"/>
      <w:lvlJc w:val="left"/>
      <w:pPr>
        <w:tabs>
          <w:tab w:val="num" w:pos="1440"/>
        </w:tabs>
        <w:ind w:left="1440" w:hanging="360"/>
      </w:pPr>
      <w:rPr>
        <w:rFonts w:ascii="OpenSymbol" w:hAnsi="OpenSymbol" w:cs="OpenSymbol"/>
      </w:rPr>
    </w:lvl>
    <w:lvl w:ilvl="3" w:tplc="A386EE88">
      <w:start w:val="1"/>
      <w:numFmt w:val="bullet"/>
      <w:lvlText w:val=""/>
      <w:lvlJc w:val="left"/>
      <w:pPr>
        <w:tabs>
          <w:tab w:val="num" w:pos="1800"/>
        </w:tabs>
        <w:ind w:left="1800" w:hanging="360"/>
      </w:pPr>
      <w:rPr>
        <w:rFonts w:ascii="Symbol" w:hAnsi="Symbol" w:cs="OpenSymbol"/>
      </w:rPr>
    </w:lvl>
    <w:lvl w:ilvl="4" w:tplc="62FE16D8">
      <w:start w:val="1"/>
      <w:numFmt w:val="bullet"/>
      <w:lvlText w:val="◦"/>
      <w:lvlJc w:val="left"/>
      <w:pPr>
        <w:tabs>
          <w:tab w:val="num" w:pos="2160"/>
        </w:tabs>
        <w:ind w:left="2160" w:hanging="360"/>
      </w:pPr>
      <w:rPr>
        <w:rFonts w:ascii="OpenSymbol" w:hAnsi="OpenSymbol" w:cs="OpenSymbol"/>
      </w:rPr>
    </w:lvl>
    <w:lvl w:ilvl="5" w:tplc="BC8858D8">
      <w:start w:val="1"/>
      <w:numFmt w:val="bullet"/>
      <w:lvlText w:val="▪"/>
      <w:lvlJc w:val="left"/>
      <w:pPr>
        <w:tabs>
          <w:tab w:val="num" w:pos="2520"/>
        </w:tabs>
        <w:ind w:left="2520" w:hanging="360"/>
      </w:pPr>
      <w:rPr>
        <w:rFonts w:ascii="OpenSymbol" w:hAnsi="OpenSymbol" w:cs="OpenSymbol"/>
      </w:rPr>
    </w:lvl>
    <w:lvl w:ilvl="6" w:tplc="C83632E6">
      <w:start w:val="1"/>
      <w:numFmt w:val="bullet"/>
      <w:lvlText w:val=""/>
      <w:lvlJc w:val="left"/>
      <w:pPr>
        <w:tabs>
          <w:tab w:val="num" w:pos="2880"/>
        </w:tabs>
        <w:ind w:left="2880" w:hanging="360"/>
      </w:pPr>
      <w:rPr>
        <w:rFonts w:ascii="Symbol" w:hAnsi="Symbol" w:cs="OpenSymbol"/>
      </w:rPr>
    </w:lvl>
    <w:lvl w:ilvl="7" w:tplc="19E26AB2">
      <w:start w:val="1"/>
      <w:numFmt w:val="bullet"/>
      <w:lvlText w:val="◦"/>
      <w:lvlJc w:val="left"/>
      <w:pPr>
        <w:tabs>
          <w:tab w:val="num" w:pos="3240"/>
        </w:tabs>
        <w:ind w:left="3240" w:hanging="360"/>
      </w:pPr>
      <w:rPr>
        <w:rFonts w:ascii="OpenSymbol" w:hAnsi="OpenSymbol" w:cs="OpenSymbol"/>
      </w:rPr>
    </w:lvl>
    <w:lvl w:ilvl="8" w:tplc="8B4A3D54">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507448E7"/>
    <w:multiLevelType w:val="hybridMultilevel"/>
    <w:tmpl w:val="F38C0C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65495E0B"/>
    <w:multiLevelType w:val="hybridMultilevel"/>
    <w:tmpl w:val="DF4AC2F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67B55CB9"/>
    <w:multiLevelType w:val="hybridMultilevel"/>
    <w:tmpl w:val="BF98D746"/>
    <w:lvl w:ilvl="0" w:tplc="41A844AA">
      <w:start w:val="1"/>
      <w:numFmt w:val="bullet"/>
      <w:lvlText w:val=""/>
      <w:lvlJc w:val="left"/>
      <w:pPr>
        <w:ind w:left="720" w:hanging="360"/>
      </w:pPr>
      <w:rPr>
        <w:rFonts w:ascii="Symbol" w:hAnsi="Symbol" w:hint="default"/>
      </w:rPr>
    </w:lvl>
    <w:lvl w:ilvl="1" w:tplc="A192F760">
      <w:start w:val="1"/>
      <w:numFmt w:val="bullet"/>
      <w:lvlText w:val="o"/>
      <w:lvlJc w:val="left"/>
      <w:pPr>
        <w:ind w:left="1440" w:hanging="360"/>
      </w:pPr>
      <w:rPr>
        <w:rFonts w:ascii="Courier New" w:hAnsi="Courier New" w:cs="Courier New" w:hint="default"/>
      </w:rPr>
    </w:lvl>
    <w:lvl w:ilvl="2" w:tplc="E350FA64">
      <w:start w:val="1"/>
      <w:numFmt w:val="bullet"/>
      <w:lvlText w:val=""/>
      <w:lvlJc w:val="left"/>
      <w:pPr>
        <w:ind w:left="2160" w:hanging="360"/>
      </w:pPr>
      <w:rPr>
        <w:rFonts w:ascii="Wingdings" w:hAnsi="Wingdings" w:hint="default"/>
      </w:rPr>
    </w:lvl>
    <w:lvl w:ilvl="3" w:tplc="921E1984">
      <w:start w:val="1"/>
      <w:numFmt w:val="bullet"/>
      <w:lvlText w:val=""/>
      <w:lvlJc w:val="left"/>
      <w:pPr>
        <w:ind w:left="2880" w:hanging="360"/>
      </w:pPr>
      <w:rPr>
        <w:rFonts w:ascii="Symbol" w:hAnsi="Symbol" w:hint="default"/>
      </w:rPr>
    </w:lvl>
    <w:lvl w:ilvl="4" w:tplc="33BAC2BA">
      <w:start w:val="1"/>
      <w:numFmt w:val="bullet"/>
      <w:lvlText w:val="o"/>
      <w:lvlJc w:val="left"/>
      <w:pPr>
        <w:ind w:left="3600" w:hanging="360"/>
      </w:pPr>
      <w:rPr>
        <w:rFonts w:ascii="Courier New" w:hAnsi="Courier New" w:cs="Courier New" w:hint="default"/>
      </w:rPr>
    </w:lvl>
    <w:lvl w:ilvl="5" w:tplc="F10AD098">
      <w:start w:val="1"/>
      <w:numFmt w:val="bullet"/>
      <w:lvlText w:val=""/>
      <w:lvlJc w:val="left"/>
      <w:pPr>
        <w:ind w:left="4320" w:hanging="360"/>
      </w:pPr>
      <w:rPr>
        <w:rFonts w:ascii="Wingdings" w:hAnsi="Wingdings" w:hint="default"/>
      </w:rPr>
    </w:lvl>
    <w:lvl w:ilvl="6" w:tplc="110A0B2C">
      <w:start w:val="1"/>
      <w:numFmt w:val="bullet"/>
      <w:lvlText w:val=""/>
      <w:lvlJc w:val="left"/>
      <w:pPr>
        <w:ind w:left="5040" w:hanging="360"/>
      </w:pPr>
      <w:rPr>
        <w:rFonts w:ascii="Symbol" w:hAnsi="Symbol" w:hint="default"/>
      </w:rPr>
    </w:lvl>
    <w:lvl w:ilvl="7" w:tplc="ED7684D0">
      <w:start w:val="1"/>
      <w:numFmt w:val="bullet"/>
      <w:lvlText w:val="o"/>
      <w:lvlJc w:val="left"/>
      <w:pPr>
        <w:ind w:left="5760" w:hanging="360"/>
      </w:pPr>
      <w:rPr>
        <w:rFonts w:ascii="Courier New" w:hAnsi="Courier New" w:cs="Courier New" w:hint="default"/>
      </w:rPr>
    </w:lvl>
    <w:lvl w:ilvl="8" w:tplc="93687970">
      <w:start w:val="1"/>
      <w:numFmt w:val="bullet"/>
      <w:lvlText w:val=""/>
      <w:lvlJc w:val="left"/>
      <w:pPr>
        <w:ind w:left="6480" w:hanging="360"/>
      </w:pPr>
      <w:rPr>
        <w:rFonts w:ascii="Wingdings" w:hAnsi="Wingdings" w:hint="default"/>
      </w:rPr>
    </w:lvl>
  </w:abstractNum>
  <w:abstractNum w:abstractNumId="15" w15:restartNumberingAfterBreak="0">
    <w:nsid w:val="79A037BC"/>
    <w:multiLevelType w:val="hybridMultilevel"/>
    <w:tmpl w:val="E41A4A56"/>
    <w:lvl w:ilvl="0" w:tplc="589A832C">
      <w:start w:val="1"/>
      <w:numFmt w:val="bullet"/>
      <w:lvlText w:val=""/>
      <w:lvlJc w:val="left"/>
      <w:pPr>
        <w:tabs>
          <w:tab w:val="num" w:pos="720"/>
        </w:tabs>
        <w:ind w:left="720" w:hanging="360"/>
      </w:pPr>
      <w:rPr>
        <w:rFonts w:ascii="Symbol" w:hAnsi="Symbol" w:hint="default"/>
      </w:rPr>
    </w:lvl>
    <w:lvl w:ilvl="1" w:tplc="AD54DC84">
      <w:start w:val="1"/>
      <w:numFmt w:val="bullet"/>
      <w:lvlText w:val=""/>
      <w:lvlJc w:val="left"/>
      <w:pPr>
        <w:tabs>
          <w:tab w:val="num" w:pos="1080"/>
        </w:tabs>
        <w:ind w:left="1080" w:hanging="360"/>
      </w:pPr>
      <w:rPr>
        <w:rFonts w:ascii="Symbol" w:hAnsi="Symbol" w:hint="default"/>
      </w:rPr>
    </w:lvl>
    <w:lvl w:ilvl="2" w:tplc="77E89390">
      <w:start w:val="1"/>
      <w:numFmt w:val="decimal"/>
      <w:lvlText w:val="%3."/>
      <w:lvlJc w:val="left"/>
      <w:pPr>
        <w:tabs>
          <w:tab w:val="num" w:pos="1440"/>
        </w:tabs>
        <w:ind w:left="1440" w:hanging="360"/>
      </w:pPr>
    </w:lvl>
    <w:lvl w:ilvl="3" w:tplc="859C289E">
      <w:start w:val="1"/>
      <w:numFmt w:val="decimal"/>
      <w:lvlText w:val="%4."/>
      <w:lvlJc w:val="left"/>
      <w:pPr>
        <w:tabs>
          <w:tab w:val="num" w:pos="1800"/>
        </w:tabs>
        <w:ind w:left="1800" w:hanging="360"/>
      </w:pPr>
    </w:lvl>
    <w:lvl w:ilvl="4" w:tplc="A350D16E">
      <w:start w:val="1"/>
      <w:numFmt w:val="decimal"/>
      <w:lvlText w:val="%5."/>
      <w:lvlJc w:val="left"/>
      <w:pPr>
        <w:tabs>
          <w:tab w:val="num" w:pos="2160"/>
        </w:tabs>
        <w:ind w:left="2160" w:hanging="360"/>
      </w:pPr>
    </w:lvl>
    <w:lvl w:ilvl="5" w:tplc="F79A97F4">
      <w:start w:val="1"/>
      <w:numFmt w:val="decimal"/>
      <w:lvlText w:val="%6."/>
      <w:lvlJc w:val="left"/>
      <w:pPr>
        <w:tabs>
          <w:tab w:val="num" w:pos="2520"/>
        </w:tabs>
        <w:ind w:left="2520" w:hanging="360"/>
      </w:pPr>
    </w:lvl>
    <w:lvl w:ilvl="6" w:tplc="D99A6B0A">
      <w:start w:val="1"/>
      <w:numFmt w:val="decimal"/>
      <w:lvlText w:val="%7."/>
      <w:lvlJc w:val="left"/>
      <w:pPr>
        <w:tabs>
          <w:tab w:val="num" w:pos="2880"/>
        </w:tabs>
        <w:ind w:left="2880" w:hanging="360"/>
      </w:pPr>
    </w:lvl>
    <w:lvl w:ilvl="7" w:tplc="D118FED4">
      <w:start w:val="1"/>
      <w:numFmt w:val="decimal"/>
      <w:lvlText w:val="%8."/>
      <w:lvlJc w:val="left"/>
      <w:pPr>
        <w:tabs>
          <w:tab w:val="num" w:pos="3240"/>
        </w:tabs>
        <w:ind w:left="3240" w:hanging="360"/>
      </w:pPr>
    </w:lvl>
    <w:lvl w:ilvl="8" w:tplc="B9382986">
      <w:start w:val="1"/>
      <w:numFmt w:val="decimal"/>
      <w:lvlText w:val="%9."/>
      <w:lvlJc w:val="left"/>
      <w:pPr>
        <w:tabs>
          <w:tab w:val="num" w:pos="3600"/>
        </w:tabs>
        <w:ind w:left="3600" w:hanging="360"/>
      </w:pPr>
    </w:lvl>
  </w:abstractNum>
  <w:num w:numId="1" w16cid:durableId="893733056">
    <w:abstractNumId w:val="11"/>
  </w:num>
  <w:num w:numId="2" w16cid:durableId="1107584874">
    <w:abstractNumId w:val="15"/>
  </w:num>
  <w:num w:numId="3" w16cid:durableId="1027369057">
    <w:abstractNumId w:val="3"/>
  </w:num>
  <w:num w:numId="4" w16cid:durableId="609700785">
    <w:abstractNumId w:val="1"/>
  </w:num>
  <w:num w:numId="5" w16cid:durableId="1386832030">
    <w:abstractNumId w:val="6"/>
  </w:num>
  <w:num w:numId="6" w16cid:durableId="1139496808">
    <w:abstractNumId w:val="7"/>
  </w:num>
  <w:num w:numId="7" w16cid:durableId="1285387891">
    <w:abstractNumId w:val="8"/>
  </w:num>
  <w:num w:numId="8" w16cid:durableId="408817267">
    <w:abstractNumId w:val="0"/>
  </w:num>
  <w:num w:numId="9" w16cid:durableId="1150444200">
    <w:abstractNumId w:val="14"/>
  </w:num>
  <w:num w:numId="10" w16cid:durableId="388381780">
    <w:abstractNumId w:val="2"/>
  </w:num>
  <w:num w:numId="11" w16cid:durableId="729495743">
    <w:abstractNumId w:val="9"/>
  </w:num>
  <w:num w:numId="12" w16cid:durableId="2079285503">
    <w:abstractNumId w:val="4"/>
  </w:num>
  <w:num w:numId="13" w16cid:durableId="2130585062">
    <w:abstractNumId w:val="10"/>
  </w:num>
  <w:num w:numId="14" w16cid:durableId="166791551">
    <w:abstractNumId w:val="13"/>
  </w:num>
  <w:num w:numId="15" w16cid:durableId="1965457076">
    <w:abstractNumId w:val="5"/>
  </w:num>
  <w:num w:numId="16" w16cid:durableId="1433863586">
    <w:abstractNumId w:val="12"/>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Xavier Hulhoven">
    <w15:presenceInfo w15:providerId="AD" w15:userId="S::xhulhoven@innoviris.brussels::a6da7f6f-b97f-4334-b3b0-559747c42d1b"/>
  </w15:person>
  <w15:person w15:author="agrosfils">
    <w15:presenceInfo w15:providerId="None" w15:userId="agrosfil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416"/>
    <w:rsid w:val="0000150B"/>
    <w:rsid w:val="0001069E"/>
    <w:rsid w:val="00061F54"/>
    <w:rsid w:val="00095609"/>
    <w:rsid w:val="00095CB6"/>
    <w:rsid w:val="000B1EEB"/>
    <w:rsid w:val="000E2B2B"/>
    <w:rsid w:val="001340C5"/>
    <w:rsid w:val="00191175"/>
    <w:rsid w:val="001C6653"/>
    <w:rsid w:val="001F0BF3"/>
    <w:rsid w:val="00205DCD"/>
    <w:rsid w:val="0021535F"/>
    <w:rsid w:val="00227C57"/>
    <w:rsid w:val="00240D83"/>
    <w:rsid w:val="00256F0E"/>
    <w:rsid w:val="00263CF9"/>
    <w:rsid w:val="00263F53"/>
    <w:rsid w:val="00264790"/>
    <w:rsid w:val="00272C02"/>
    <w:rsid w:val="00274DBE"/>
    <w:rsid w:val="00287DE1"/>
    <w:rsid w:val="00313EC6"/>
    <w:rsid w:val="00341D30"/>
    <w:rsid w:val="003423A7"/>
    <w:rsid w:val="003A764D"/>
    <w:rsid w:val="003B309A"/>
    <w:rsid w:val="00401F48"/>
    <w:rsid w:val="00461EB7"/>
    <w:rsid w:val="00467362"/>
    <w:rsid w:val="00502D2B"/>
    <w:rsid w:val="0051590A"/>
    <w:rsid w:val="005229B6"/>
    <w:rsid w:val="0053269F"/>
    <w:rsid w:val="00540F84"/>
    <w:rsid w:val="0054771B"/>
    <w:rsid w:val="005951B0"/>
    <w:rsid w:val="005E213C"/>
    <w:rsid w:val="006233D0"/>
    <w:rsid w:val="00625B9D"/>
    <w:rsid w:val="006774AA"/>
    <w:rsid w:val="006A0187"/>
    <w:rsid w:val="006E193F"/>
    <w:rsid w:val="00705410"/>
    <w:rsid w:val="00725547"/>
    <w:rsid w:val="007505CE"/>
    <w:rsid w:val="007E12F9"/>
    <w:rsid w:val="007F2725"/>
    <w:rsid w:val="008141AF"/>
    <w:rsid w:val="008172FA"/>
    <w:rsid w:val="00832B10"/>
    <w:rsid w:val="00845317"/>
    <w:rsid w:val="00845DE0"/>
    <w:rsid w:val="0085089E"/>
    <w:rsid w:val="008828C6"/>
    <w:rsid w:val="008C636C"/>
    <w:rsid w:val="008D072A"/>
    <w:rsid w:val="008E293E"/>
    <w:rsid w:val="008E3100"/>
    <w:rsid w:val="008F4A8D"/>
    <w:rsid w:val="008F5897"/>
    <w:rsid w:val="009003CD"/>
    <w:rsid w:val="00921E0E"/>
    <w:rsid w:val="00933A0D"/>
    <w:rsid w:val="0094351E"/>
    <w:rsid w:val="009C26AE"/>
    <w:rsid w:val="009F5662"/>
    <w:rsid w:val="00A72D1D"/>
    <w:rsid w:val="00A73022"/>
    <w:rsid w:val="00A80781"/>
    <w:rsid w:val="00A84CF0"/>
    <w:rsid w:val="00A93580"/>
    <w:rsid w:val="00A97505"/>
    <w:rsid w:val="00AA1652"/>
    <w:rsid w:val="00AA3387"/>
    <w:rsid w:val="00AA3622"/>
    <w:rsid w:val="00AA3B89"/>
    <w:rsid w:val="00AB33FB"/>
    <w:rsid w:val="00AD4F78"/>
    <w:rsid w:val="00AE798D"/>
    <w:rsid w:val="00B01393"/>
    <w:rsid w:val="00B2411E"/>
    <w:rsid w:val="00B6377A"/>
    <w:rsid w:val="00B73416"/>
    <w:rsid w:val="00B7370D"/>
    <w:rsid w:val="00B877C1"/>
    <w:rsid w:val="00B87EB6"/>
    <w:rsid w:val="00BA2EFD"/>
    <w:rsid w:val="00BA3F29"/>
    <w:rsid w:val="00BB789B"/>
    <w:rsid w:val="00BC0232"/>
    <w:rsid w:val="00BC310C"/>
    <w:rsid w:val="00BC40A9"/>
    <w:rsid w:val="00BC5F4E"/>
    <w:rsid w:val="00BC6975"/>
    <w:rsid w:val="00BE15FE"/>
    <w:rsid w:val="00BE5A0C"/>
    <w:rsid w:val="00BF6230"/>
    <w:rsid w:val="00C059D7"/>
    <w:rsid w:val="00C12CA4"/>
    <w:rsid w:val="00C23B60"/>
    <w:rsid w:val="00C33D28"/>
    <w:rsid w:val="00C57FBA"/>
    <w:rsid w:val="00C8454D"/>
    <w:rsid w:val="00C877F1"/>
    <w:rsid w:val="00C90FBC"/>
    <w:rsid w:val="00C97A92"/>
    <w:rsid w:val="00CF42B8"/>
    <w:rsid w:val="00D370F9"/>
    <w:rsid w:val="00D41E4E"/>
    <w:rsid w:val="00D62C27"/>
    <w:rsid w:val="00D741D3"/>
    <w:rsid w:val="00D76DC0"/>
    <w:rsid w:val="00D85B03"/>
    <w:rsid w:val="00D94CF3"/>
    <w:rsid w:val="00DE71C3"/>
    <w:rsid w:val="00DF5ECF"/>
    <w:rsid w:val="00E06047"/>
    <w:rsid w:val="00E26F67"/>
    <w:rsid w:val="00E33719"/>
    <w:rsid w:val="00E42B4E"/>
    <w:rsid w:val="00E851E7"/>
    <w:rsid w:val="00E93690"/>
    <w:rsid w:val="00EB025A"/>
    <w:rsid w:val="00EB3006"/>
    <w:rsid w:val="00EC745F"/>
    <w:rsid w:val="00ED71A7"/>
    <w:rsid w:val="00EE4AD6"/>
    <w:rsid w:val="00EF7AC9"/>
    <w:rsid w:val="00F13094"/>
    <w:rsid w:val="00F23789"/>
    <w:rsid w:val="00F47482"/>
    <w:rsid w:val="00F55015"/>
    <w:rsid w:val="00F826B9"/>
    <w:rsid w:val="00FD0B21"/>
    <w:rsid w:val="00FF2528"/>
    <w:rsid w:val="00FF7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E8DAE7"/>
  <w15:docId w15:val="{5A36F0F5-0D13-4272-88AB-276AD65D0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1"/>
        <w:szCs w:val="21"/>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FBC"/>
    <w:rPr>
      <w:sz w:val="22"/>
      <w:szCs w:val="24"/>
    </w:rPr>
  </w:style>
  <w:style w:type="paragraph" w:styleId="Titre1">
    <w:name w:val="heading 1"/>
    <w:basedOn w:val="Normal"/>
    <w:next w:val="Normal"/>
    <w:link w:val="Titre1Car"/>
    <w:uiPriority w:val="9"/>
    <w:qFormat/>
    <w:pPr>
      <w:keepNext/>
      <w:keepLines/>
      <w:numPr>
        <w:numId w:val="3"/>
      </w:numPr>
      <w:pBdr>
        <w:bottom w:val="single" w:sz="4" w:space="1" w:color="5B9BD5"/>
      </w:pBdr>
      <w:spacing w:before="400" w:after="240" w:line="240" w:lineRule="auto"/>
      <w:ind w:left="-283" w:hanging="431"/>
      <w:outlineLvl w:val="0"/>
    </w:pPr>
    <w:rPr>
      <w:rFonts w:eastAsia="SimSun" w:cs="Times New Roman"/>
      <w:color w:val="2E74B5"/>
      <w:sz w:val="36"/>
      <w:szCs w:val="36"/>
      <w:lang w:eastAsia="zh-CN"/>
    </w:rPr>
  </w:style>
  <w:style w:type="paragraph" w:styleId="Titre2">
    <w:name w:val="heading 2"/>
    <w:basedOn w:val="Normal"/>
    <w:next w:val="Normal"/>
    <w:link w:val="Titre2Car"/>
    <w:uiPriority w:val="9"/>
    <w:unhideWhenUsed/>
    <w:qFormat/>
    <w:pPr>
      <w:keepNext/>
      <w:keepLines/>
      <w:numPr>
        <w:ilvl w:val="1"/>
        <w:numId w:val="3"/>
      </w:numPr>
      <w:spacing w:before="240" w:after="240" w:line="240" w:lineRule="auto"/>
      <w:ind w:left="0" w:right="187" w:hanging="578"/>
      <w:outlineLvl w:val="1"/>
    </w:pPr>
    <w:rPr>
      <w:rFonts w:ascii="Calibri Light" w:eastAsia="SimSun" w:hAnsi="Calibri Light" w:cs="Times New Roman"/>
      <w:color w:val="2E74B5"/>
      <w:sz w:val="28"/>
      <w:szCs w:val="28"/>
    </w:rPr>
  </w:style>
  <w:style w:type="paragraph" w:styleId="Titre3">
    <w:name w:val="heading 3"/>
    <w:basedOn w:val="Normal"/>
    <w:next w:val="Normal"/>
    <w:link w:val="Titre3Car"/>
    <w:uiPriority w:val="9"/>
    <w:unhideWhenUsed/>
    <w:qFormat/>
    <w:pPr>
      <w:keepNext/>
      <w:keepLines/>
      <w:numPr>
        <w:ilvl w:val="2"/>
        <w:numId w:val="3"/>
      </w:numPr>
      <w:spacing w:before="240" w:after="240" w:line="240" w:lineRule="auto"/>
      <w:outlineLvl w:val="2"/>
    </w:pPr>
    <w:rPr>
      <w:rFonts w:ascii="Calibri Light" w:eastAsia="SimSun" w:hAnsi="Calibri Light" w:cs="Times New Roman"/>
      <w:color w:val="404040"/>
      <w:sz w:val="26"/>
      <w:szCs w:val="26"/>
    </w:rPr>
  </w:style>
  <w:style w:type="paragraph" w:styleId="Titre4">
    <w:name w:val="heading 4"/>
    <w:basedOn w:val="Normal"/>
    <w:next w:val="Normal"/>
    <w:link w:val="Titre4Car"/>
    <w:uiPriority w:val="9"/>
    <w:semiHidden/>
    <w:unhideWhenUsed/>
    <w:qFormat/>
    <w:pPr>
      <w:keepNext/>
      <w:keepLines/>
      <w:numPr>
        <w:ilvl w:val="3"/>
        <w:numId w:val="3"/>
      </w:numPr>
      <w:spacing w:before="80" w:after="0"/>
      <w:outlineLvl w:val="3"/>
    </w:pPr>
    <w:rPr>
      <w:rFonts w:ascii="Calibri Light" w:eastAsia="SimSun" w:hAnsi="Calibri Light" w:cs="Times New Roman"/>
      <w:sz w:val="24"/>
    </w:rPr>
  </w:style>
  <w:style w:type="paragraph" w:styleId="Titre5">
    <w:name w:val="heading 5"/>
    <w:basedOn w:val="Normal"/>
    <w:next w:val="Normal"/>
    <w:link w:val="Titre5Car"/>
    <w:uiPriority w:val="9"/>
    <w:semiHidden/>
    <w:unhideWhenUsed/>
    <w:qFormat/>
    <w:pPr>
      <w:keepNext/>
      <w:keepLines/>
      <w:numPr>
        <w:ilvl w:val="4"/>
        <w:numId w:val="3"/>
      </w:numPr>
      <w:spacing w:before="80" w:after="0"/>
      <w:outlineLvl w:val="4"/>
    </w:pPr>
    <w:rPr>
      <w:rFonts w:ascii="Calibri Light" w:eastAsia="SimSun" w:hAnsi="Calibri Light" w:cs="Times New Roman"/>
      <w:i/>
      <w:iCs/>
      <w:szCs w:val="22"/>
    </w:rPr>
  </w:style>
  <w:style w:type="paragraph" w:styleId="Titre6">
    <w:name w:val="heading 6"/>
    <w:basedOn w:val="Normal"/>
    <w:next w:val="Normal"/>
    <w:link w:val="Titre6Car"/>
    <w:uiPriority w:val="9"/>
    <w:semiHidden/>
    <w:unhideWhenUsed/>
    <w:qFormat/>
    <w:pPr>
      <w:keepNext/>
      <w:keepLines/>
      <w:numPr>
        <w:ilvl w:val="5"/>
        <w:numId w:val="3"/>
      </w:numPr>
      <w:spacing w:before="80" w:after="0"/>
      <w:outlineLvl w:val="5"/>
    </w:pPr>
    <w:rPr>
      <w:rFonts w:ascii="Calibri Light" w:eastAsia="SimSun" w:hAnsi="Calibri Light" w:cs="Times New Roman"/>
      <w:color w:val="595959"/>
    </w:rPr>
  </w:style>
  <w:style w:type="paragraph" w:styleId="Titre7">
    <w:name w:val="heading 7"/>
    <w:basedOn w:val="Normal"/>
    <w:next w:val="Normal"/>
    <w:link w:val="Titre7Car"/>
    <w:uiPriority w:val="9"/>
    <w:semiHidden/>
    <w:unhideWhenUsed/>
    <w:qFormat/>
    <w:pPr>
      <w:keepNext/>
      <w:keepLines/>
      <w:numPr>
        <w:ilvl w:val="6"/>
        <w:numId w:val="3"/>
      </w:numPr>
      <w:spacing w:before="80" w:after="0"/>
      <w:outlineLvl w:val="6"/>
    </w:pPr>
    <w:rPr>
      <w:rFonts w:ascii="Calibri Light" w:eastAsia="SimSun" w:hAnsi="Calibri Light" w:cs="Times New Roman"/>
      <w:i/>
      <w:iCs/>
      <w:color w:val="595959"/>
    </w:rPr>
  </w:style>
  <w:style w:type="paragraph" w:styleId="Titre8">
    <w:name w:val="heading 8"/>
    <w:basedOn w:val="Normal"/>
    <w:next w:val="Normal"/>
    <w:link w:val="Titre8Car"/>
    <w:uiPriority w:val="9"/>
    <w:semiHidden/>
    <w:unhideWhenUsed/>
    <w:qFormat/>
    <w:pPr>
      <w:keepNext/>
      <w:keepLines/>
      <w:numPr>
        <w:ilvl w:val="7"/>
        <w:numId w:val="3"/>
      </w:numPr>
      <w:spacing w:before="80" w:after="0"/>
      <w:outlineLvl w:val="7"/>
    </w:pPr>
    <w:rPr>
      <w:rFonts w:ascii="Calibri Light" w:eastAsia="SimSun" w:hAnsi="Calibri Light" w:cs="Times New Roman"/>
      <w:smallCaps/>
      <w:color w:val="595959"/>
    </w:rPr>
  </w:style>
  <w:style w:type="paragraph" w:styleId="Titre9">
    <w:name w:val="heading 9"/>
    <w:basedOn w:val="Normal"/>
    <w:next w:val="Normal"/>
    <w:link w:val="Titre9Car"/>
    <w:uiPriority w:val="9"/>
    <w:semiHidden/>
    <w:unhideWhenUsed/>
    <w:qFormat/>
    <w:pPr>
      <w:keepNext/>
      <w:keepLines/>
      <w:numPr>
        <w:ilvl w:val="8"/>
        <w:numId w:val="3"/>
      </w:numPr>
      <w:spacing w:before="80" w:after="0"/>
      <w:outlineLvl w:val="8"/>
    </w:pPr>
    <w:rPr>
      <w:rFonts w:ascii="Calibri Light" w:eastAsia="SimSun" w:hAnsi="Calibri Light" w:cs="Times New Roman"/>
      <w:i/>
      <w:iCs/>
      <w:smallCaps/>
      <w:color w:val="59595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character" w:customStyle="1" w:styleId="CaptionChar">
    <w:name w:val="Caption Char"/>
    <w:uiPriority w:val="99"/>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PieddepageCar">
    <w:name w:val="Pied de page Car"/>
    <w:link w:val="Pieddepage"/>
    <w:uiPriority w:val="99"/>
    <w:qFormat/>
  </w:style>
  <w:style w:type="table" w:customStyle="1" w:styleId="Grilledetableauclaire1">
    <w:name w:val="Grille de tableau claire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1Clair-Accentuation11">
    <w:name w:val="Tableau Grille 1 Clair - Accentuation 1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TableauGrille1Clair-Accentuation21">
    <w:name w:val="Tableau Grille 1 Clair - Accentuation 21"/>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TableauGrille1Clair-Accentuation31">
    <w:name w:val="Tableau Grille 1 Clair - Accentuation 31"/>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TableauGrille1Clair-Accentuation41">
    <w:name w:val="Tableau Grille 1 Clair - Accentuation 41"/>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TableauGrille1Clair-Accentuation51">
    <w:name w:val="Tableau Grille 1 Clair - Accentuation 51"/>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TableauGrille1Clair-Accentuation61">
    <w:name w:val="Tableau Grille 1 Clair - Accentuation 61"/>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2-Accentuation11">
    <w:name w:val="Tableau Grille 2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2-Accentuation21">
    <w:name w:val="Tableau Grille 2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2-Accentuation31">
    <w:name w:val="Tableau Grille 2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2-Accentuation41">
    <w:name w:val="Tableau Grille 2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2-Accentuation51">
    <w:name w:val="Tableau Grille 2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2-Accentuation61">
    <w:name w:val="Tableau Grille 2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3-Accentuation11">
    <w:name w:val="Tableau Grille 3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3-Accentuation21">
    <w:name w:val="Tableau Grille 3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3-Accentuation31">
    <w:name w:val="Tableau Grille 3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3-Accentuation41">
    <w:name w:val="Tableau Grille 3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3-Accentuation51">
    <w:name w:val="Tableau Grille 3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3-Accentuation61">
    <w:name w:val="Tableau Grille 3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4-Accentuation11">
    <w:name w:val="Tableau Grille 4 - Accentuation 1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TableauGrille4-Accentuation21">
    <w:name w:val="Tableau Grille 4 - Accentuation 21"/>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4-Accentuation31">
    <w:name w:val="Tableau Grille 4 - Accentuation 31"/>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4-Accentuation41">
    <w:name w:val="Tableau Grille 4 - Accentuation 41"/>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4-Accentuation51">
    <w:name w:val="Tableau Grille 4 - Accentuation 51"/>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4-Accentuation61">
    <w:name w:val="Tableau Grille 4 - Accentuation 61"/>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eauGrille5Fonc-Accentuation11">
    <w:name w:val="Tableau Grille 5 Foncé - Accentuation 1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TableauGrille5Fonc-Accentuation21">
    <w:name w:val="Tableau Grille 5 Foncé - Accentuation 2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TableauGrille5Fonc-Accentuation31">
    <w:name w:val="Tableau Grille 5 Foncé - Accentuation 3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TableauGrille5Fonc-Accentuation41">
    <w:name w:val="Tableau Grille 5 Foncé - Accentuation 4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TableauGrille5Fonc-Accentuation51">
    <w:name w:val="Tableau Grille 5 Foncé - Accentuation 5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TableauGrille5Fonc-Accentuation61">
    <w:name w:val="Tableau Grille 5 Foncé - Accentuation 6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TableauGrille6Couleur-Accentuation11">
    <w:name w:val="Tableau Grille 6 Couleur - Accentuation 1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6Couleur-Accentuation21">
    <w:name w:val="Tableau Grille 6 Couleur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6Couleur-Accentuation31">
    <w:name w:val="Tableau Grille 6 Couleur - Accentuation 31"/>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6Couleur-Accentuation41">
    <w:name w:val="Tableau Grille 6 Couleur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6Couleur-Accentuation51">
    <w:name w:val="Tableau Grille 6 Couleur - Accentuation 51"/>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6Couleur-Accentuation61">
    <w:name w:val="Tableau Grille 6 Couleur - Accentuation 61"/>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TableauGrille7Couleur-Accentuation11">
    <w:name w:val="Tableau Grille 7 Couleur - Accentuation 1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7Couleur-Accentuation21">
    <w:name w:val="Tableau Grille 7 Couleur - Accentuation 21"/>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7Couleur-Accentuation31">
    <w:name w:val="Tableau Grille 7 Couleur - Accentuation 31"/>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7Couleur-Accentuation41">
    <w:name w:val="Tableau Grille 7 Couleur - Accentuation 41"/>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7Couleur-Accentuation51">
    <w:name w:val="Tableau Grille 7 Couleur - Accentuation 51"/>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7Couleur-Accentuation61">
    <w:name w:val="Tableau Grille 7 Couleur - Accentuation 61"/>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eauListe1Clair-Accentuation11">
    <w:name w:val="Tableau Liste 1 Clair - Accentuation 1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TableauListe1Clair-Accentuation21">
    <w:name w:val="Tableau Liste 1 Clair - Accentuation 2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TableauListe1Clair-Accentuation31">
    <w:name w:val="Tableau Liste 1 Clair - Accentuation 3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TableauListe1Clair-Accentuation41">
    <w:name w:val="Tableau Liste 1 Clair - Accentuation 4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TableauListe1Clair-Accentuation51">
    <w:name w:val="Tableau Liste 1 Clair - Accentuation 5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TableauListe1Clair-Accentuation61">
    <w:name w:val="Tableau Liste 1 Clair - Accentuation 6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2-Accentuation11">
    <w:name w:val="Tableau Liste 2 - Accentuation 1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2-Accentuation21">
    <w:name w:val="Tableau Liste 2 - Accentuation 21"/>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2-Accentuation31">
    <w:name w:val="Tableau Liste 2 - Accentuation 31"/>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2-Accentuation41">
    <w:name w:val="Tableau Liste 2 - Accentuation 41"/>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2-Accentuation51">
    <w:name w:val="Tableau Liste 2 - Accentuation 51"/>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2-Accentuation61">
    <w:name w:val="Tableau Liste 2 - Accentuation 61"/>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3-Accentuation11">
    <w:name w:val="Tableau Liste 3 - Accentuation 1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TableauListe3-Accentuation21">
    <w:name w:val="Tableau Liste 3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TableauListe3-Accentuation31">
    <w:name w:val="Tableau Liste 3 - Accentuation 31"/>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TableauListe3-Accentuation41">
    <w:name w:val="Tableau Liste 3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TableauListe3-Accentuation51">
    <w:name w:val="Tableau Liste 3 - Accentuation 51"/>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TableauListe3-Accentuation61">
    <w:name w:val="Tableau Liste 3 - Accentuation 61"/>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4-Accentuation11">
    <w:name w:val="Tableau Liste 4 - Accentuation 1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4-Accentuation21">
    <w:name w:val="Tableau Liste 4 - Accentuation 21"/>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4-Accentuation31">
    <w:name w:val="Tableau Liste 4 - Accentuation 31"/>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4-Accentuation41">
    <w:name w:val="Tableau Liste 4 - Accentuation 41"/>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4-Accentuation51">
    <w:name w:val="Tableau Liste 4 - Accentuation 51"/>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4-Accentuation61">
    <w:name w:val="Tableau Liste 4 - Accentuation 61"/>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eauListe5Fonc-Accentuation11">
    <w:name w:val="Tableau Liste 5 Foncé - Accentuation 1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TableauListe5Fonc-Accentuation21">
    <w:name w:val="Tableau Liste 5 Foncé - Accentuation 21"/>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TableauListe5Fonc-Accentuation31">
    <w:name w:val="Tableau Liste 5 Foncé - Accentuation 31"/>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TableauListe5Fonc-Accentuation41">
    <w:name w:val="Tableau Liste 5 Foncé - Accentuation 41"/>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TableauListe5Fonc-Accentuation51">
    <w:name w:val="Tableau Liste 5 Foncé - Accentuation 51"/>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TableauListe5Fonc-Accentuation61">
    <w:name w:val="Tableau Liste 5 Foncé - Accentuation 61"/>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TableauListe6Couleur-Accentuation11">
    <w:name w:val="Tableau Liste 6 Couleur - Accentuation 1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6Couleur-Accentuation21">
    <w:name w:val="Tableau Liste 6 Couleur - Accentuation 21"/>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6Couleur-Accentuation31">
    <w:name w:val="Tableau Liste 6 Couleur - Accentuation 31"/>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6Couleur-Accentuation41">
    <w:name w:val="Tableau Liste 6 Couleur - Accentuation 41"/>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6Couleur-Accentuation51">
    <w:name w:val="Tableau Liste 6 Couleur - Accentuation 51"/>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6Couleur-Accentuation61">
    <w:name w:val="Tableau Liste 6 Couleur - Accentuation 61"/>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TableauListe7Couleur-Accentuation11">
    <w:name w:val="Tableau Liste 7 Couleur - Accentuation 1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7Couleur-Accentuation21">
    <w:name w:val="Tableau Liste 7 Couleur - Accentuation 21"/>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7Couleur-Accentuation31">
    <w:name w:val="Tableau Liste 7 Couleur - Accentuation 31"/>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7Couleur-Accentuation41">
    <w:name w:val="Tableau Liste 7 Couleur - Accentuation 41"/>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7Couleur-Accentuation51">
    <w:name w:val="Tableau Liste 7 Couleur - Accentuation 51"/>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7Couleur-Accentuation61">
    <w:name w:val="Tableau Liste 7 Couleur - Accentuation 61"/>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Verdana" w:eastAsia="Times New Roman" w:hAnsi="Verdana" w:cs="Verdana"/>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9z0">
    <w:name w:val="WW8Num9z0"/>
    <w:rPr>
      <w:rFonts w:ascii="Symbol" w:hAnsi="Symbol" w:cs="Symbol"/>
    </w:rPr>
  </w:style>
  <w:style w:type="character" w:customStyle="1" w:styleId="WW8Num9z1">
    <w:name w:val="WW8Num9z1"/>
    <w:rPr>
      <w:rFonts w:ascii="OpenSymbol" w:hAnsi="OpenSymbol" w:cs="Courier New"/>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1z0">
    <w:name w:val="WW8Num11z0"/>
    <w:rPr>
      <w:rFonts w:ascii="Times New Roman" w:eastAsia="Calibri" w:hAnsi="Times New Roman" w:cs="Times New Roman"/>
    </w:rPr>
  </w:style>
  <w:style w:type="character" w:customStyle="1" w:styleId="WW8Num11z1">
    <w:name w:val="WW8Num11z1"/>
    <w:rPr>
      <w:rFonts w:ascii="Courier New" w:hAnsi="Courier New" w:cs="Courier New"/>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3z0">
    <w:name w:val="WW8Num13z0"/>
    <w:rPr>
      <w:rFonts w:ascii="Times New Roman" w:eastAsia="Times New Roman" w:hAnsi="Times New Roman" w:cs="Times New Roman"/>
    </w:rPr>
  </w:style>
  <w:style w:type="character" w:customStyle="1" w:styleId="WW8Num13z1">
    <w:name w:val="WW8Num13z1"/>
    <w:rPr>
      <w:rFonts w:ascii="Courier New" w:hAnsi="Courier New" w:cs="Courier New"/>
    </w:rPr>
  </w:style>
  <w:style w:type="character" w:customStyle="1" w:styleId="WW8Num14z0">
    <w:name w:val="WW8Num14z0"/>
    <w:rPr>
      <w:rFonts w:ascii="Symbol" w:eastAsia="Times New Roman" w:hAnsi="Symbol" w:cs="Times New Roman"/>
    </w:rPr>
  </w:style>
  <w:style w:type="character" w:customStyle="1" w:styleId="WW8Num14z1">
    <w:name w:val="WW8Num14z1"/>
    <w:rPr>
      <w:rFonts w:ascii="Courier New" w:hAnsi="Courier New" w:cs="Courier New"/>
    </w:rPr>
  </w:style>
  <w:style w:type="character" w:customStyle="1" w:styleId="WW8Num15z0">
    <w:name w:val="WW8Num15z0"/>
    <w:rPr>
      <w:rFonts w:ascii="Symbol" w:hAnsi="Symbol" w:cs="Symbol"/>
    </w:rPr>
  </w:style>
  <w:style w:type="character" w:customStyle="1" w:styleId="WW8Num15z1">
    <w:name w:val="WW8Num15z1"/>
    <w:rPr>
      <w:rFonts w:ascii="Courier New" w:hAnsi="Courier New" w:cs="Aria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Wingdings" w:hAnsi="Wingdings" w:cs="Wingdings"/>
    </w:rPr>
  </w:style>
  <w:style w:type="character" w:customStyle="1" w:styleId="WW8Num18z1">
    <w:name w:val="WW8Num1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5z0">
    <w:name w:val="WW8Num5z0"/>
    <w:rPr>
      <w:rFonts w:ascii="Times New Roman" w:eastAsia="Times New Roman" w:hAnsi="Times New Roman" w:cs="Times New Roman"/>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Courier New" w:hAnsi="Courier New" w:cs="Arial"/>
    </w:rPr>
  </w:style>
  <w:style w:type="character" w:customStyle="1" w:styleId="WW8Num6z2">
    <w:name w:val="WW8Num6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2">
    <w:name w:val="WW8Num8z2"/>
    <w:rPr>
      <w:rFonts w:ascii="Wingdings" w:hAnsi="Wingdings" w:cs="Wingdings"/>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19z1">
    <w:name w:val="WW8Num19z1"/>
    <w:rPr>
      <w:rFonts w:ascii="Courier New" w:hAnsi="Courier New" w:cs="Arial"/>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Courier New"/>
    </w:rPr>
  </w:style>
  <w:style w:type="character" w:customStyle="1" w:styleId="WW8Num20z3">
    <w:name w:val="WW8Num20z3"/>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Verdana" w:eastAsia="Times New Roman" w:hAnsi="Verdana" w:cs="Verdana"/>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Voetnoottekens">
    <w:name w:val="Voetnoottekens"/>
    <w:rPr>
      <w:vertAlign w:val="superscript"/>
    </w:rPr>
  </w:style>
  <w:style w:type="character" w:styleId="Lienhypertextesuivivisit">
    <w:name w:val="FollowedHyperlink"/>
    <w:rPr>
      <w:color w:val="800080"/>
      <w:u w:val="single"/>
    </w:rPr>
  </w:style>
  <w:style w:type="character" w:customStyle="1" w:styleId="Eindnoottekens">
    <w:name w:val="Eindnoottekens"/>
    <w:rPr>
      <w:vertAlign w:val="superscript"/>
    </w:rPr>
  </w:style>
  <w:style w:type="character" w:customStyle="1" w:styleId="WW-Caractresdenotedefin">
    <w:name w:val="WW-Caractères de note de fin"/>
  </w:style>
  <w:style w:type="character" w:customStyle="1" w:styleId="Opsommingstekens">
    <w:name w:val="Opsommingstekens"/>
    <w:rPr>
      <w:rFonts w:ascii="OpenSymbol" w:eastAsia="OpenSymbol" w:hAnsi="OpenSymbol" w:cs="OpenSymbol"/>
    </w:rPr>
  </w:style>
  <w:style w:type="character" w:customStyle="1" w:styleId="WW8Num22z1">
    <w:name w:val="WW8Num22z1"/>
    <w:rPr>
      <w:rFonts w:ascii="OpenSymbol" w:hAnsi="OpenSymbol" w:cs="OpenSymbol"/>
    </w:rPr>
  </w:style>
  <w:style w:type="character" w:customStyle="1" w:styleId="Nummeringssymbolen">
    <w:name w:val="Nummeringssymbole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styleId="Appelnotedebasdep">
    <w:name w:val="footnote reference"/>
    <w:uiPriority w:val="99"/>
    <w:rPr>
      <w:vertAlign w:val="superscript"/>
    </w:rPr>
  </w:style>
  <w:style w:type="character" w:styleId="Appeldenotedefin">
    <w:name w:val="endnote reference"/>
    <w:rPr>
      <w:vertAlign w:val="superscript"/>
    </w:rPr>
  </w:style>
  <w:style w:type="character" w:customStyle="1" w:styleId="Appeldenote">
    <w:name w:val="Appel de note"/>
    <w:rPr>
      <w:vertAlign w:val="superscript"/>
    </w:rPr>
  </w:style>
  <w:style w:type="character" w:customStyle="1" w:styleId="Appeldenotedefin1">
    <w:name w:val="Appel de note de fin1"/>
    <w:rPr>
      <w:vertAlign w:val="superscript"/>
    </w:rPr>
  </w:style>
  <w:style w:type="character" w:customStyle="1" w:styleId="WW-Policepardfaut">
    <w:name w:val="WW-Police par défaut"/>
  </w:style>
  <w:style w:type="character" w:customStyle="1" w:styleId="WW8Num3z1">
    <w:name w:val="WW8Num3z1"/>
    <w:rPr>
      <w:rFonts w:ascii="OpenSymbol" w:hAnsi="OpenSymbol" w:cs="Courier New"/>
    </w:rPr>
  </w:style>
  <w:style w:type="character" w:customStyle="1" w:styleId="WW8Num2z0">
    <w:name w:val="WW8Num2z0"/>
    <w:rPr>
      <w:rFonts w:ascii="Courier New" w:hAnsi="Courier New" w:cs="Courier New"/>
      <w:color w:val="000000"/>
    </w:rPr>
  </w:style>
  <w:style w:type="character" w:customStyle="1" w:styleId="Indexkoppeling">
    <w:name w:val="Indexkoppeling"/>
  </w:style>
  <w:style w:type="paragraph" w:customStyle="1" w:styleId="Kop">
    <w:name w:val="Kop"/>
    <w:basedOn w:val="Normal"/>
    <w:next w:val="Corpsdetexte"/>
    <w:pPr>
      <w:keepNext/>
      <w:spacing w:before="240"/>
    </w:pPr>
    <w:rPr>
      <w:rFonts w:ascii="Arial" w:eastAsia="Microsoft YaHei" w:hAnsi="Arial" w:cs="Mangal"/>
      <w:sz w:val="28"/>
      <w:szCs w:val="28"/>
    </w:rPr>
  </w:style>
  <w:style w:type="paragraph" w:styleId="Corpsdetexte">
    <w:name w:val="Body Text"/>
    <w:basedOn w:val="Normal"/>
    <w:link w:val="CorpsdetexteCar"/>
  </w:style>
  <w:style w:type="paragraph" w:styleId="Liste">
    <w:name w:val="List"/>
    <w:basedOn w:val="Corpsdetexte"/>
    <w:rPr>
      <w:rFonts w:cs="Mangal"/>
    </w:rPr>
  </w:style>
  <w:style w:type="paragraph" w:styleId="Lgende">
    <w:name w:val="caption"/>
    <w:basedOn w:val="Normal"/>
    <w:next w:val="Normal"/>
    <w:uiPriority w:val="35"/>
    <w:unhideWhenUsed/>
    <w:qFormat/>
    <w:pPr>
      <w:spacing w:line="240" w:lineRule="auto"/>
    </w:pPr>
    <w:rPr>
      <w:b/>
      <w:bCs/>
      <w:color w:val="404040"/>
      <w:sz w:val="20"/>
      <w:szCs w:val="20"/>
    </w:rPr>
  </w:style>
  <w:style w:type="paragraph" w:customStyle="1" w:styleId="Index">
    <w:name w:val="Index"/>
    <w:basedOn w:val="Normal"/>
    <w:rPr>
      <w:rFonts w:cs="Mangal"/>
    </w:rPr>
  </w:style>
  <w:style w:type="paragraph" w:customStyle="1" w:styleId="Corpsdetexte21">
    <w:name w:val="Corps de texte 21"/>
    <w:basedOn w:val="Normal"/>
    <w:pPr>
      <w:spacing w:line="480" w:lineRule="auto"/>
    </w:pPr>
    <w:rPr>
      <w:sz w:val="20"/>
      <w:szCs w:val="20"/>
      <w:lang w:val="nl-NL"/>
    </w:rPr>
  </w:style>
  <w:style w:type="paragraph" w:customStyle="1" w:styleId="Retraitcorpsdetexte31">
    <w:name w:val="Retrait corps de texte 31"/>
    <w:basedOn w:val="Normal"/>
    <w:pPr>
      <w:ind w:left="283"/>
    </w:pPr>
    <w:rPr>
      <w:sz w:val="16"/>
      <w:szCs w:val="16"/>
    </w:rPr>
  </w:style>
  <w:style w:type="paragraph" w:customStyle="1" w:styleId="TableContents">
    <w:name w:val="Table Contents"/>
    <w:basedOn w:val="Normal"/>
    <w:rPr>
      <w:sz w:val="20"/>
      <w:szCs w:val="20"/>
      <w:lang w:val="nl-NL"/>
    </w:rPr>
  </w:style>
  <w:style w:type="paragraph" w:styleId="Retraitcorpsdetexte">
    <w:name w:val="Body Text Indent"/>
    <w:basedOn w:val="Normal"/>
    <w:pPr>
      <w:ind w:left="283"/>
    </w:pPr>
  </w:style>
  <w:style w:type="paragraph" w:customStyle="1" w:styleId="Corpsdetexte31">
    <w:name w:val="Corps de texte 31"/>
    <w:basedOn w:val="Normal"/>
    <w:rPr>
      <w:sz w:val="16"/>
      <w:szCs w:val="16"/>
    </w:rPr>
  </w:style>
  <w:style w:type="paragraph" w:customStyle="1" w:styleId="ColorfulList-Accent11">
    <w:name w:val="Colorful List - Accent 11"/>
    <w:basedOn w:val="Normal"/>
    <w:pPr>
      <w:spacing w:after="0"/>
      <w:ind w:left="720"/>
    </w:pPr>
    <w:rPr>
      <w:sz w:val="24"/>
    </w:rPr>
  </w:style>
  <w:style w:type="paragraph" w:customStyle="1" w:styleId="CommentText">
    <w:name w:val="Comment Text"/>
    <w:basedOn w:val="Normal"/>
    <w:rPr>
      <w:sz w:val="20"/>
      <w:szCs w:val="20"/>
    </w:rPr>
  </w:style>
  <w:style w:type="paragraph" w:customStyle="1" w:styleId="CommentSubject">
    <w:name w:val="Comment Subject"/>
    <w:basedOn w:val="CommentText"/>
    <w:next w:val="CommentText"/>
    <w:rPr>
      <w:b/>
      <w:bCs/>
    </w:rPr>
  </w:style>
  <w:style w:type="paragraph" w:customStyle="1" w:styleId="Textedebulles1">
    <w:name w:val="Texte de bulles1"/>
    <w:basedOn w:val="Normal"/>
    <w:rPr>
      <w:rFonts w:ascii="Tahoma" w:hAnsi="Tahoma" w:cs="Tahoma"/>
      <w:sz w:val="16"/>
      <w:szCs w:val="16"/>
    </w:rPr>
  </w:style>
  <w:style w:type="paragraph" w:customStyle="1" w:styleId="Explorateurdedocuments1">
    <w:name w:val="Explorateur de documents1"/>
    <w:basedOn w:val="Normal"/>
    <w:rPr>
      <w:rFonts w:ascii="lucida grande" w:hAnsi="lucida grande" w:cs="lucida grande"/>
      <w:sz w:val="24"/>
    </w:rPr>
  </w:style>
  <w:style w:type="paragraph" w:customStyle="1" w:styleId="Rvision1">
    <w:name w:val="Révision1"/>
    <w:rPr>
      <w:rFonts w:ascii="Times New Roman" w:eastAsia="Times New Roman" w:hAnsi="Times New Roman" w:cs="Times New Roman"/>
      <w:sz w:val="22"/>
      <w:szCs w:val="22"/>
      <w:lang w:val="nl-BE" w:eastAsia="zh-CN"/>
    </w:rPr>
  </w:style>
  <w:style w:type="paragraph" w:styleId="En-tte">
    <w:name w:val="header"/>
    <w:basedOn w:val="Normal"/>
    <w:link w:val="En-tteCar"/>
    <w:uiPriority w:val="99"/>
  </w:style>
  <w:style w:type="paragraph" w:styleId="Pieddepage">
    <w:name w:val="footer"/>
    <w:basedOn w:val="Normal"/>
    <w:link w:val="PieddepageCar"/>
    <w:uiPriority w:val="99"/>
  </w:style>
  <w:style w:type="paragraph" w:customStyle="1" w:styleId="Paragraphedeliste1">
    <w:name w:val="Paragraphe de liste1"/>
    <w:basedOn w:val="Normal"/>
    <w:pPr>
      <w:ind w:left="708"/>
    </w:pPr>
  </w:style>
  <w:style w:type="paragraph" w:customStyle="1" w:styleId="Rapport1">
    <w:name w:val="Rapport1"/>
    <w:basedOn w:val="Normal"/>
    <w:pPr>
      <w:spacing w:before="180" w:after="0"/>
      <w:ind w:left="709"/>
    </w:pPr>
  </w:style>
  <w:style w:type="paragraph" w:styleId="Notedebasdepage">
    <w:name w:val="footnote text"/>
    <w:basedOn w:val="Normal"/>
    <w:link w:val="NotedebasdepageCar"/>
    <w:uiPriority w:val="99"/>
    <w:rPr>
      <w:sz w:val="20"/>
      <w:szCs w:val="20"/>
    </w:rPr>
  </w:style>
  <w:style w:type="paragraph" w:styleId="NormalWeb">
    <w:name w:val="Normal (Web)"/>
    <w:basedOn w:val="Normal"/>
    <w:uiPriority w:val="99"/>
    <w:pPr>
      <w:spacing w:before="280" w:after="280"/>
    </w:pPr>
    <w:rPr>
      <w:sz w:val="24"/>
    </w:r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Answers">
    <w:name w:val="Answers"/>
    <w:basedOn w:val="Normal"/>
    <w:pPr>
      <w:tabs>
        <w:tab w:val="left" w:pos="624"/>
        <w:tab w:val="right" w:leader="dot" w:pos="9071"/>
      </w:tabs>
      <w:spacing w:after="0" w:line="288" w:lineRule="auto"/>
      <w:ind w:left="605"/>
    </w:pPr>
    <w:rPr>
      <w:rFonts w:ascii="Arial" w:hAnsi="Arial" w:cs="Arial"/>
      <w:color w:val="000000"/>
      <w:sz w:val="20"/>
    </w:rPr>
  </w:style>
  <w:style w:type="paragraph" w:styleId="Sous-titre">
    <w:name w:val="Subtitle"/>
    <w:basedOn w:val="Normal"/>
    <w:next w:val="Normal"/>
    <w:link w:val="Sous-titreCar"/>
    <w:uiPriority w:val="11"/>
    <w:qFormat/>
    <w:pPr>
      <w:numPr>
        <w:ilvl w:val="1"/>
      </w:numPr>
      <w:spacing w:after="240" w:line="240" w:lineRule="auto"/>
    </w:pPr>
    <w:rPr>
      <w:rFonts w:ascii="Calibri Light" w:eastAsia="SimSun" w:hAnsi="Calibri Light" w:cs="Times New Roman"/>
      <w:color w:val="404040"/>
      <w:sz w:val="30"/>
      <w:szCs w:val="30"/>
    </w:rPr>
  </w:style>
  <w:style w:type="paragraph" w:customStyle="1" w:styleId="titrereglement1">
    <w:name w:val="titre reglement 1"/>
    <w:basedOn w:val="Corpsdetexte"/>
    <w:pPr>
      <w:shd w:val="clear" w:color="auto" w:fill="C5000B"/>
    </w:pPr>
    <w:rPr>
      <w:rFonts w:ascii="Calibri Light" w:hAnsi="Calibri Light"/>
      <w:b/>
      <w:spacing w:val="60"/>
      <w:sz w:val="32"/>
      <w:szCs w:val="32"/>
    </w:rPr>
  </w:style>
  <w:style w:type="paragraph" w:customStyle="1" w:styleId="titrereglement2">
    <w:name w:val="titre reglement 2"/>
    <w:basedOn w:val="titrereglement1"/>
    <w:next w:val="Corpsdetexte"/>
    <w:pPr>
      <w:shd w:val="clear" w:color="auto" w:fill="FFD320"/>
      <w:spacing w:before="170" w:after="40"/>
    </w:pPr>
    <w:rPr>
      <w:sz w:val="24"/>
      <w:szCs w:val="24"/>
    </w:rPr>
  </w:style>
  <w:style w:type="paragraph" w:customStyle="1" w:styleId="titreregelement3">
    <w:name w:val="titre regelement 3"/>
    <w:basedOn w:val="titrereglement2"/>
    <w:pPr>
      <w:shd w:val="clear" w:color="auto" w:fill="auto"/>
      <w:spacing w:before="113" w:after="113"/>
      <w:ind w:left="3" w:right="3"/>
    </w:pPr>
  </w:style>
  <w:style w:type="paragraph" w:styleId="Titre">
    <w:name w:val="Title"/>
    <w:basedOn w:val="Normal"/>
    <w:next w:val="Normal"/>
    <w:link w:val="TitreCar"/>
    <w:uiPriority w:val="10"/>
    <w:qFormat/>
    <w:pPr>
      <w:spacing w:after="0" w:line="240" w:lineRule="auto"/>
      <w:contextualSpacing/>
    </w:pPr>
    <w:rPr>
      <w:rFonts w:ascii="Calibri Light" w:eastAsia="SimSun" w:hAnsi="Calibri Light" w:cs="Times New Roman"/>
      <w:color w:val="2E74B5"/>
      <w:spacing w:val="-7"/>
      <w:sz w:val="80"/>
      <w:szCs w:val="80"/>
    </w:rPr>
  </w:style>
  <w:style w:type="paragraph" w:customStyle="1" w:styleId="Heading">
    <w:name w:val="Heading"/>
    <w:basedOn w:val="Normal"/>
    <w:next w:val="Corpsdetexte"/>
    <w:pPr>
      <w:keepNext/>
      <w:spacing w:before="240"/>
    </w:pPr>
    <w:rPr>
      <w:rFonts w:ascii="Arial" w:eastAsia="Lucida Sans Unicode" w:hAnsi="Arial" w:cs="Tahoma"/>
      <w:sz w:val="28"/>
      <w:szCs w:val="28"/>
    </w:rPr>
  </w:style>
  <w:style w:type="paragraph" w:styleId="TitreTR">
    <w:name w:val="toa heading"/>
    <w:basedOn w:val="Kop"/>
    <w:pPr>
      <w:spacing w:before="0" w:after="0"/>
    </w:pPr>
    <w:rPr>
      <w:b/>
      <w:bCs/>
      <w:sz w:val="32"/>
      <w:szCs w:val="32"/>
    </w:rPr>
  </w:style>
  <w:style w:type="paragraph" w:styleId="TM1">
    <w:name w:val="toc 1"/>
    <w:basedOn w:val="Index"/>
    <w:uiPriority w:val="39"/>
    <w:pPr>
      <w:tabs>
        <w:tab w:val="right" w:leader="dot" w:pos="10926"/>
      </w:tabs>
      <w:spacing w:after="0"/>
    </w:pPr>
    <w:rPr>
      <w:rFonts w:cs="Calibri"/>
    </w:rPr>
  </w:style>
  <w:style w:type="paragraph" w:styleId="TM2">
    <w:name w:val="toc 2"/>
    <w:basedOn w:val="Index"/>
    <w:uiPriority w:val="39"/>
    <w:pPr>
      <w:tabs>
        <w:tab w:val="right" w:leader="dot" w:pos="10643"/>
      </w:tabs>
      <w:spacing w:after="0"/>
      <w:ind w:left="283"/>
    </w:pPr>
    <w:rPr>
      <w:rFonts w:cs="Calibri"/>
    </w:rPr>
  </w:style>
  <w:style w:type="paragraph" w:styleId="TM3">
    <w:name w:val="toc 3"/>
    <w:basedOn w:val="Index"/>
    <w:uiPriority w:val="39"/>
    <w:pPr>
      <w:tabs>
        <w:tab w:val="right" w:leader="dot" w:pos="10360"/>
      </w:tabs>
      <w:spacing w:after="0"/>
      <w:ind w:left="566"/>
    </w:pPr>
    <w:rPr>
      <w:rFonts w:cs="Calibri"/>
    </w:rPr>
  </w:style>
  <w:style w:type="paragraph" w:customStyle="1" w:styleId="Default">
    <w:name w:val="Default"/>
    <w:basedOn w:val="Normal"/>
    <w:rPr>
      <w:rFonts w:ascii="Times New Roman" w:eastAsia="Times New Roman" w:hAnsi="Times New Roman" w:cs="Times New Roman"/>
      <w:color w:val="000000"/>
      <w:sz w:val="24"/>
    </w:rPr>
  </w:style>
  <w:style w:type="paragraph" w:customStyle="1" w:styleId="Citaten">
    <w:name w:val="Citaten"/>
    <w:basedOn w:val="Normal"/>
    <w:pPr>
      <w:spacing w:after="283"/>
      <w:ind w:left="567" w:right="567"/>
    </w:pPr>
  </w:style>
  <w:style w:type="paragraph" w:customStyle="1" w:styleId="Pa7">
    <w:name w:val="Pa7"/>
    <w:basedOn w:val="Default"/>
  </w:style>
  <w:style w:type="paragraph" w:customStyle="1" w:styleId="Pa5">
    <w:name w:val="Pa5"/>
    <w:basedOn w:val="Default"/>
  </w:style>
  <w:style w:type="paragraph" w:customStyle="1" w:styleId="Frame-inhoud">
    <w:name w:val="Frame-inhoud"/>
    <w:basedOn w:val="Normal"/>
  </w:style>
  <w:style w:type="character" w:customStyle="1" w:styleId="CorpsdetexteCar">
    <w:name w:val="Corps de texte Car"/>
    <w:link w:val="Corpsdetexte"/>
    <w:rPr>
      <w:sz w:val="22"/>
      <w:szCs w:val="22"/>
      <w:lang w:val="nl-BE" w:eastAsia="zh-CN"/>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lang w:val="nl-BE" w:eastAsia="zh-CN"/>
    </w:rPr>
  </w:style>
  <w:style w:type="character" w:customStyle="1" w:styleId="Titre1Car">
    <w:name w:val="Titre 1 Car"/>
    <w:link w:val="Titre1"/>
    <w:uiPriority w:val="9"/>
    <w:rPr>
      <w:rFonts w:eastAsia="SimSun" w:cs="Times New Roman"/>
      <w:color w:val="2E74B5"/>
      <w:sz w:val="36"/>
      <w:szCs w:val="36"/>
      <w:lang w:eastAsia="zh-CN"/>
    </w:rPr>
  </w:style>
  <w:style w:type="character" w:customStyle="1" w:styleId="Titre2Car">
    <w:name w:val="Titre 2 Car"/>
    <w:link w:val="Titre2"/>
    <w:uiPriority w:val="9"/>
    <w:rPr>
      <w:rFonts w:ascii="Calibri Light" w:eastAsia="SimSun" w:hAnsi="Calibri Light" w:cs="Times New Roman"/>
      <w:color w:val="2E74B5"/>
      <w:sz w:val="28"/>
      <w:szCs w:val="28"/>
    </w:rPr>
  </w:style>
  <w:style w:type="character" w:customStyle="1" w:styleId="Titre3Car">
    <w:name w:val="Titre 3 Car"/>
    <w:link w:val="Titre3"/>
    <w:uiPriority w:val="9"/>
    <w:rPr>
      <w:rFonts w:ascii="Calibri Light" w:eastAsia="SimSun" w:hAnsi="Calibri Light" w:cs="Times New Roman"/>
      <w:color w:val="404040"/>
      <w:sz w:val="26"/>
      <w:szCs w:val="26"/>
    </w:rPr>
  </w:style>
  <w:style w:type="character" w:customStyle="1" w:styleId="Titre4Car">
    <w:name w:val="Titre 4 Car"/>
    <w:link w:val="Titre4"/>
    <w:uiPriority w:val="9"/>
    <w:semiHidden/>
    <w:rPr>
      <w:rFonts w:ascii="Calibri Light" w:eastAsia="SimSun" w:hAnsi="Calibri Light" w:cs="Times New Roman"/>
      <w:sz w:val="24"/>
      <w:szCs w:val="24"/>
    </w:rPr>
  </w:style>
  <w:style w:type="character" w:customStyle="1" w:styleId="Titre5Car">
    <w:name w:val="Titre 5 Car"/>
    <w:link w:val="Titre5"/>
    <w:uiPriority w:val="9"/>
    <w:semiHidden/>
    <w:rPr>
      <w:rFonts w:ascii="Calibri Light" w:eastAsia="SimSun" w:hAnsi="Calibri Light" w:cs="Times New Roman"/>
      <w:i/>
      <w:iCs/>
      <w:sz w:val="22"/>
      <w:szCs w:val="22"/>
    </w:rPr>
  </w:style>
  <w:style w:type="character" w:customStyle="1" w:styleId="Titre6Car">
    <w:name w:val="Titre 6 Car"/>
    <w:link w:val="Titre6"/>
    <w:uiPriority w:val="9"/>
    <w:semiHidden/>
    <w:rPr>
      <w:rFonts w:ascii="Calibri Light" w:eastAsia="SimSun" w:hAnsi="Calibri Light" w:cs="Times New Roman"/>
      <w:color w:val="595959"/>
    </w:rPr>
  </w:style>
  <w:style w:type="character" w:customStyle="1" w:styleId="Titre7Car">
    <w:name w:val="Titre 7 Car"/>
    <w:link w:val="Titre7"/>
    <w:uiPriority w:val="9"/>
    <w:semiHidden/>
    <w:rPr>
      <w:rFonts w:ascii="Calibri Light" w:eastAsia="SimSun" w:hAnsi="Calibri Light" w:cs="Times New Roman"/>
      <w:i/>
      <w:iCs/>
      <w:color w:val="595959"/>
    </w:rPr>
  </w:style>
  <w:style w:type="character" w:customStyle="1" w:styleId="Titre8Car">
    <w:name w:val="Titre 8 Car"/>
    <w:link w:val="Titre8"/>
    <w:uiPriority w:val="9"/>
    <w:semiHidden/>
    <w:rPr>
      <w:rFonts w:ascii="Calibri Light" w:eastAsia="SimSun" w:hAnsi="Calibri Light" w:cs="Times New Roman"/>
      <w:smallCaps/>
      <w:color w:val="595959"/>
    </w:rPr>
  </w:style>
  <w:style w:type="character" w:customStyle="1" w:styleId="Titre9Car">
    <w:name w:val="Titre 9 Car"/>
    <w:link w:val="Titre9"/>
    <w:uiPriority w:val="9"/>
    <w:semiHidden/>
    <w:rPr>
      <w:rFonts w:ascii="Calibri Light" w:eastAsia="SimSun" w:hAnsi="Calibri Light" w:cs="Times New Roman"/>
      <w:i/>
      <w:iCs/>
      <w:smallCaps/>
      <w:color w:val="595959"/>
    </w:rPr>
  </w:style>
  <w:style w:type="character" w:customStyle="1" w:styleId="TitreCar">
    <w:name w:val="Titre Car"/>
    <w:link w:val="Titre"/>
    <w:uiPriority w:val="10"/>
    <w:rPr>
      <w:rFonts w:ascii="Calibri Light" w:eastAsia="SimSun" w:hAnsi="Calibri Light" w:cs="Times New Roman"/>
      <w:color w:val="2E74B5"/>
      <w:spacing w:val="-7"/>
      <w:sz w:val="80"/>
      <w:szCs w:val="80"/>
    </w:rPr>
  </w:style>
  <w:style w:type="character" w:customStyle="1" w:styleId="Sous-titreCar">
    <w:name w:val="Sous-titre Car"/>
    <w:link w:val="Sous-titre"/>
    <w:uiPriority w:val="11"/>
    <w:rPr>
      <w:rFonts w:ascii="Calibri Light" w:eastAsia="SimSun" w:hAnsi="Calibri Light" w:cs="Times New Roman"/>
      <w:color w:val="404040"/>
      <w:sz w:val="30"/>
      <w:szCs w:val="30"/>
    </w:rPr>
  </w:style>
  <w:style w:type="character" w:styleId="lev">
    <w:name w:val="Strong"/>
    <w:uiPriority w:val="22"/>
    <w:qFormat/>
    <w:rPr>
      <w:b/>
      <w:bCs/>
    </w:rPr>
  </w:style>
  <w:style w:type="character" w:styleId="Accentuation">
    <w:name w:val="Emphasis"/>
    <w:uiPriority w:val="20"/>
    <w:qFormat/>
    <w:rPr>
      <w:i/>
      <w:iCs/>
    </w:rPr>
  </w:style>
  <w:style w:type="paragraph" w:styleId="Sansinterligne">
    <w:name w:val="No Spacing"/>
    <w:uiPriority w:val="1"/>
    <w:qFormat/>
    <w:pPr>
      <w:spacing w:after="0" w:line="240" w:lineRule="auto"/>
    </w:pPr>
  </w:style>
  <w:style w:type="paragraph" w:styleId="Citation">
    <w:name w:val="Quote"/>
    <w:basedOn w:val="Normal"/>
    <w:next w:val="Normal"/>
    <w:link w:val="CitationCar"/>
    <w:uiPriority w:val="29"/>
    <w:qFormat/>
    <w:pPr>
      <w:spacing w:before="240" w:after="240" w:line="252" w:lineRule="auto"/>
      <w:ind w:left="864" w:right="864"/>
      <w:jc w:val="center"/>
    </w:pPr>
    <w:rPr>
      <w:i/>
      <w:iCs/>
    </w:rPr>
  </w:style>
  <w:style w:type="character" w:customStyle="1" w:styleId="CitationCar">
    <w:name w:val="Citation Car"/>
    <w:link w:val="Citation"/>
    <w:uiPriority w:val="29"/>
    <w:rPr>
      <w:i/>
      <w:iCs/>
    </w:rPr>
  </w:style>
  <w:style w:type="paragraph" w:styleId="Citationintense">
    <w:name w:val="Intense Quote"/>
    <w:basedOn w:val="Normal"/>
    <w:next w:val="Normal"/>
    <w:link w:val="CitationintenseCar"/>
    <w:uiPriority w:val="30"/>
    <w:qFormat/>
    <w:pPr>
      <w:spacing w:before="100" w:beforeAutospacing="1" w:after="240"/>
      <w:ind w:left="864" w:right="864"/>
      <w:jc w:val="center"/>
    </w:pPr>
    <w:rPr>
      <w:rFonts w:ascii="Calibri Light" w:eastAsia="SimSun" w:hAnsi="Calibri Light" w:cs="Times New Roman"/>
      <w:color w:val="5B9BD5"/>
      <w:sz w:val="28"/>
      <w:szCs w:val="28"/>
    </w:rPr>
  </w:style>
  <w:style w:type="character" w:customStyle="1" w:styleId="CitationintenseCar">
    <w:name w:val="Citation intense Car"/>
    <w:link w:val="Citationintense"/>
    <w:uiPriority w:val="30"/>
    <w:rPr>
      <w:rFonts w:ascii="Calibri Light" w:eastAsia="SimSun" w:hAnsi="Calibri Light" w:cs="Times New Roman"/>
      <w:color w:val="5B9BD5"/>
      <w:sz w:val="28"/>
      <w:szCs w:val="28"/>
    </w:rPr>
  </w:style>
  <w:style w:type="character" w:styleId="Accentuationlgre">
    <w:name w:val="Subtle Emphasis"/>
    <w:uiPriority w:val="19"/>
    <w:qFormat/>
    <w:rPr>
      <w:i/>
      <w:iCs/>
      <w:color w:val="595959"/>
    </w:rPr>
  </w:style>
  <w:style w:type="character" w:styleId="Accentuationintense">
    <w:name w:val="Intense Emphasis"/>
    <w:uiPriority w:val="21"/>
    <w:qFormat/>
    <w:rPr>
      <w:b/>
      <w:bCs/>
      <w:i/>
      <w:iCs/>
    </w:rPr>
  </w:style>
  <w:style w:type="character" w:styleId="Rfrencelgre">
    <w:name w:val="Subtle Reference"/>
    <w:uiPriority w:val="31"/>
    <w:qFormat/>
    <w:rPr>
      <w:smallCaps/>
      <w:color w:val="404040"/>
    </w:rPr>
  </w:style>
  <w:style w:type="character" w:styleId="Rfrenceintense">
    <w:name w:val="Intense Reference"/>
    <w:uiPriority w:val="32"/>
    <w:qFormat/>
    <w:rPr>
      <w:b/>
      <w:bCs/>
      <w:smallCaps/>
      <w:u w:val="single"/>
    </w:rPr>
  </w:style>
  <w:style w:type="character" w:styleId="Titredulivre">
    <w:name w:val="Book Title"/>
    <w:uiPriority w:val="33"/>
    <w:qFormat/>
    <w:rPr>
      <w:b/>
      <w:bCs/>
      <w:smallCaps/>
    </w:rPr>
  </w:style>
  <w:style w:type="paragraph" w:styleId="En-ttedetabledesmatires">
    <w:name w:val="TOC Heading"/>
    <w:basedOn w:val="Titre1"/>
    <w:next w:val="Normal"/>
    <w:uiPriority w:val="39"/>
    <w:unhideWhenUsed/>
    <w:qFormat/>
    <w:pPr>
      <w:outlineLvl w:val="9"/>
    </w:pPr>
  </w:style>
  <w:style w:type="paragraph" w:styleId="Rvision">
    <w:name w:val="Revision"/>
    <w:hidden/>
    <w:uiPriority w:val="99"/>
    <w:semiHidden/>
    <w:pPr>
      <w:spacing w:after="0" w:line="240" w:lineRule="auto"/>
    </w:pPr>
  </w:style>
  <w:style w:type="character" w:customStyle="1" w:styleId="En-tteCar">
    <w:name w:val="En-tête Car"/>
    <w:basedOn w:val="Policepardfaut"/>
    <w:link w:val="En-tte"/>
    <w:uiPriority w:val="99"/>
  </w:style>
  <w:style w:type="paragraph" w:customStyle="1" w:styleId="Corpsdetexte22">
    <w:name w:val="Corps de texte 22"/>
    <w:basedOn w:val="Normal"/>
    <w:pPr>
      <w:spacing w:line="480" w:lineRule="auto"/>
    </w:pPr>
    <w:rPr>
      <w:rFonts w:ascii="Times New Roman" w:eastAsia="Times New Roman" w:hAnsi="Times New Roman" w:cs="Times New Roman"/>
      <w:szCs w:val="20"/>
      <w:lang w:val="nl-NL" w:eastAsia="zh-CN"/>
    </w:rPr>
  </w:style>
  <w:style w:type="paragraph" w:customStyle="1" w:styleId="Contenudetableau">
    <w:name w:val="Contenu de tableau"/>
    <w:basedOn w:val="Normal"/>
    <w:pPr>
      <w:spacing w:after="0" w:line="240" w:lineRule="auto"/>
    </w:pPr>
    <w:rPr>
      <w:rFonts w:ascii="Times New Roman" w:eastAsia="Times New Roman" w:hAnsi="Times New Roman" w:cs="Times New Roman"/>
      <w:szCs w:val="22"/>
      <w:lang w:val="nl-BE" w:eastAsia="zh-CN"/>
    </w:rPr>
  </w:style>
  <w:style w:type="paragraph" w:customStyle="1" w:styleId="StyleJustifi">
    <w:name w:val="Style Justifié"/>
    <w:basedOn w:val="Normal"/>
    <w:pPr>
      <w:spacing w:after="180" w:line="240" w:lineRule="auto"/>
      <w:jc w:val="both"/>
    </w:pPr>
    <w:rPr>
      <w:rFonts w:ascii="Times New Roman" w:eastAsia="Times New Roman" w:hAnsi="Times New Roman" w:cs="Times New Roman"/>
      <w:sz w:val="24"/>
      <w:szCs w:val="20"/>
      <w:lang w:val="fr-FR" w:eastAsia="zh-CN"/>
    </w:rPr>
  </w:style>
  <w:style w:type="paragraph" w:styleId="Paragraphedeliste">
    <w:name w:val="List Paragraph"/>
    <w:basedOn w:val="Normal"/>
    <w:link w:val="ParagraphedelisteCar"/>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Mentionnonrsolue">
    <w:name w:val="Unresolved Mention"/>
    <w:basedOn w:val="Policepardfaut"/>
    <w:uiPriority w:val="99"/>
    <w:semiHidden/>
    <w:unhideWhenUsed/>
    <w:rPr>
      <w:color w:val="605E5C"/>
      <w:shd w:val="clear" w:color="auto" w:fill="E1DFDD"/>
    </w:rPr>
  </w:style>
  <w:style w:type="character" w:customStyle="1" w:styleId="NotedebasdepageCar">
    <w:name w:val="Note de bas de page Car"/>
    <w:basedOn w:val="Policepardfaut"/>
    <w:link w:val="Notedebasdepage"/>
    <w:uiPriority w:val="99"/>
    <w:rPr>
      <w:sz w:val="20"/>
      <w:szCs w:val="20"/>
    </w:rPr>
  </w:style>
  <w:style w:type="character" w:customStyle="1" w:styleId="En-tteCar1">
    <w:name w:val="En-tête Car1"/>
    <w:basedOn w:val="Policepardfaut"/>
    <w:uiPriority w:val="99"/>
  </w:style>
  <w:style w:type="character" w:styleId="Numrodepage">
    <w:name w:val="page number"/>
    <w:basedOn w:val="Policepardfaut"/>
    <w:uiPriority w:val="99"/>
    <w:unhideWhenUsed/>
    <w:qFormat/>
  </w:style>
  <w:style w:type="character" w:customStyle="1" w:styleId="ListLabel107">
    <w:name w:val="ListLabel 107"/>
    <w:qFormat/>
    <w:rPr>
      <w:rFonts w:cs="OpenSymbol"/>
    </w:rPr>
  </w:style>
  <w:style w:type="character" w:customStyle="1" w:styleId="Aucun">
    <w:name w:val="Aucun"/>
  </w:style>
  <w:style w:type="paragraph" w:customStyle="1" w:styleId="Corps">
    <w:name w:val="Corps"/>
    <w:rPr>
      <w:color w:val="000000"/>
      <w14:textOutline w14:w="0" w14:cap="flat" w14:cmpd="sng" w14:algn="ctr">
        <w14:noFill/>
        <w14:prstDash w14:val="solid"/>
        <w14:bevel/>
      </w14:textOutline>
    </w:rPr>
  </w:style>
  <w:style w:type="numbering" w:customStyle="1" w:styleId="Style10import">
    <w:name w:val="Style 10 importé"/>
    <w:pPr>
      <w:numPr>
        <w:numId w:val="7"/>
      </w:numPr>
    </w:pPr>
  </w:style>
  <w:style w:type="character" w:customStyle="1" w:styleId="ParagraphedelisteCar">
    <w:name w:val="Paragraphe de liste Car"/>
    <w:link w:val="Paragraphedeliste"/>
    <w:uiPriority w:val="34"/>
  </w:style>
  <w:style w:type="character" w:customStyle="1" w:styleId="cf01">
    <w:name w:val="cf01"/>
    <w:basedOn w:val="Policepardfaut"/>
    <w:rsid w:val="00287DE1"/>
    <w:rPr>
      <w:rFonts w:ascii="Segoe UI" w:hAnsi="Segoe UI" w:cs="Segoe UI" w:hint="default"/>
      <w:sz w:val="18"/>
      <w:szCs w:val="18"/>
    </w:rPr>
  </w:style>
  <w:style w:type="character" w:customStyle="1" w:styleId="ui-provider">
    <w:name w:val="ui-provider"/>
    <w:basedOn w:val="Policepardfaut"/>
    <w:rsid w:val="00F82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xhulhoven@innoviris.brussels" TargetMode="External"/><Relationship Id="rId13" Type="http://schemas.openxmlformats.org/officeDocument/2006/relationships/header" Target="header3.xml"/><Relationship Id="rId18" Type="http://schemas.openxmlformats.org/officeDocument/2006/relationships/comments" Target="comments.xml"/><Relationship Id="rId26"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package" Target="embeddings/Microsoft_Excel_Worksheet.xlsx"/><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2.emf"/><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xhulhoven@innoviris.brussels" TargetMode="External"/><Relationship Id="rId23" Type="http://schemas.openxmlformats.org/officeDocument/2006/relationships/hyperlink" Target="https://innoviris.brussels/fr/directives-comptables-generiques" TargetMode="External"/><Relationship Id="rId28" Type="http://schemas.openxmlformats.org/officeDocument/2006/relationships/theme" Target="theme/theme1.xml"/><Relationship Id="rId10" Type="http://schemas.openxmlformats.org/officeDocument/2006/relationships/header" Target="head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innoviris.brussels/fr/directives-comptables-generiques"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nbb.be/fr/centrale-des-bilans/etablir/criteres-de-taille/criteres-de-taille-pour-les-associations-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532DE-51ED-4BF5-9E51-A563A4AAE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10</Pages>
  <Words>2118</Words>
  <Characters>11652</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cp:lastModifiedBy>Xavier Hulhoven</cp:lastModifiedBy>
  <cp:revision>134</cp:revision>
  <cp:lastPrinted>2023-04-11T06:55:00Z</cp:lastPrinted>
  <dcterms:created xsi:type="dcterms:W3CDTF">2023-10-05T11:04:00Z</dcterms:created>
  <dcterms:modified xsi:type="dcterms:W3CDTF">2024-02-20T10:27:00Z</dcterms:modified>
</cp:coreProperties>
</file>